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2B2C5" w14:textId="77777777" w:rsidR="00CD2AEE" w:rsidRDefault="0035775E">
      <w:pPr>
        <w:autoSpaceDE w:val="0"/>
        <w:autoSpaceDN w:val="0"/>
        <w:adjustRightInd w:val="0"/>
        <w:snapToGrid w:val="0"/>
        <w:jc w:val="right"/>
        <w:rPr>
          <w:rFonts w:asciiTheme="minorHAnsi" w:eastAsiaTheme="minorEastAsia" w:hAnsiTheme="minorHAnsi"/>
          <w:sz w:val="24"/>
        </w:rPr>
      </w:pPr>
      <w:r>
        <w:rPr>
          <w:rFonts w:asciiTheme="minorHAnsi" w:eastAsiaTheme="minorEastAsia" w:hAnsiTheme="minorHAnsi"/>
          <w:color w:val="000000"/>
        </w:rPr>
        <w:t>（</w:t>
      </w:r>
      <w:r>
        <w:rPr>
          <w:rFonts w:asciiTheme="minorHAnsi" w:eastAsiaTheme="minorEastAsia" w:hAnsiTheme="minorHAnsi"/>
          <w:color w:val="000000"/>
        </w:rPr>
        <w:t>№</w:t>
      </w:r>
      <w:r>
        <w:rPr>
          <w:rFonts w:asciiTheme="minorHAnsi" w:eastAsiaTheme="minorEastAsia" w:hAnsiTheme="minorHAnsi"/>
          <w:color w:val="000000"/>
        </w:rPr>
        <w:t xml:space="preserve">　</w:t>
      </w:r>
      <w:r>
        <w:rPr>
          <w:rFonts w:asciiTheme="minorHAnsi" w:eastAsiaTheme="minorEastAsia" w:hAnsiTheme="minorHAnsi"/>
          <w:color w:val="000000"/>
        </w:rPr>
        <w:t>L-2022-003</w:t>
      </w:r>
      <w:r>
        <w:rPr>
          <w:rFonts w:asciiTheme="minorHAnsi" w:eastAsiaTheme="minorEastAsia" w:hAnsiTheme="minorHAnsi"/>
          <w:color w:val="000000"/>
        </w:rPr>
        <w:t>）</w:t>
      </w:r>
    </w:p>
    <w:p w14:paraId="0380F195"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w w:val="50"/>
          <w:sz w:val="40"/>
        </w:rPr>
        <w:t>CI-NET LiteS</w:t>
      </w:r>
      <w:r>
        <w:rPr>
          <w:rFonts w:asciiTheme="minorHAnsi" w:eastAsiaTheme="minorEastAsia" w:hAnsiTheme="minorHAnsi"/>
          <w:color w:val="000000"/>
          <w:w w:val="50"/>
          <w:sz w:val="40"/>
        </w:rPr>
        <w:t>実装規約改善要求書（</w:t>
      </w:r>
      <w:r>
        <w:rPr>
          <w:rFonts w:asciiTheme="minorHAnsi" w:eastAsiaTheme="minorEastAsia" w:hAnsiTheme="minorHAnsi"/>
          <w:color w:val="000000"/>
          <w:w w:val="50"/>
          <w:sz w:val="40"/>
        </w:rPr>
        <w:t>CHANGE REQUEST</w:t>
      </w:r>
      <w:r>
        <w:rPr>
          <w:rFonts w:asciiTheme="minorHAnsi" w:eastAsiaTheme="minorEastAsia" w:hAnsiTheme="minorHAnsi"/>
          <w:color w:val="000000"/>
          <w:w w:val="50"/>
          <w:sz w:val="40"/>
        </w:rPr>
        <w:t>）（案）</w:t>
      </w:r>
    </w:p>
    <w:tbl>
      <w:tblPr>
        <w:tblW w:w="839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52"/>
        <w:gridCol w:w="701"/>
        <w:gridCol w:w="701"/>
        <w:gridCol w:w="702"/>
        <w:gridCol w:w="701"/>
        <w:gridCol w:w="701"/>
        <w:gridCol w:w="633"/>
      </w:tblGrid>
      <w:tr w:rsidR="00CD2AEE" w14:paraId="3EF80A27" w14:textId="77777777">
        <w:trPr>
          <w:trHeight w:val="304"/>
        </w:trPr>
        <w:tc>
          <w:tcPr>
            <w:tcW w:w="4252" w:type="dxa"/>
            <w:tcBorders>
              <w:top w:val="single" w:sz="12" w:space="0" w:color="auto"/>
              <w:left w:val="single" w:sz="12" w:space="0" w:color="auto"/>
              <w:bottom w:val="single" w:sz="12" w:space="0" w:color="auto"/>
              <w:right w:val="single" w:sz="12" w:space="0" w:color="auto"/>
            </w:tcBorders>
            <w:vAlign w:val="center"/>
          </w:tcPr>
          <w:p w14:paraId="04C09595"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rPr>
              <w:t>発信者記入欄</w:t>
            </w:r>
          </w:p>
        </w:tc>
        <w:tc>
          <w:tcPr>
            <w:tcW w:w="4139" w:type="dxa"/>
            <w:gridSpan w:val="6"/>
            <w:tcBorders>
              <w:top w:val="single" w:sz="12" w:space="0" w:color="auto"/>
              <w:left w:val="nil"/>
              <w:bottom w:val="single" w:sz="12" w:space="0" w:color="auto"/>
              <w:right w:val="single" w:sz="12" w:space="0" w:color="auto"/>
            </w:tcBorders>
            <w:vAlign w:val="center"/>
          </w:tcPr>
          <w:p w14:paraId="6B372E4C"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rPr>
              <w:t>事務局記入欄</w:t>
            </w:r>
          </w:p>
        </w:tc>
      </w:tr>
      <w:tr w:rsidR="00CD2AEE" w14:paraId="16DF9612" w14:textId="77777777">
        <w:trPr>
          <w:trHeight w:val="296"/>
        </w:trPr>
        <w:tc>
          <w:tcPr>
            <w:tcW w:w="4252" w:type="dxa"/>
            <w:tcBorders>
              <w:top w:val="single" w:sz="12" w:space="0" w:color="auto"/>
              <w:left w:val="single" w:sz="12" w:space="0" w:color="auto"/>
              <w:bottom w:val="single" w:sz="8" w:space="0" w:color="auto"/>
              <w:right w:val="single" w:sz="12" w:space="0" w:color="auto"/>
            </w:tcBorders>
            <w:vAlign w:val="center"/>
          </w:tcPr>
          <w:p w14:paraId="4CAA4D6A" w14:textId="77777777" w:rsidR="00CD2AEE" w:rsidRDefault="0035775E">
            <w:pPr>
              <w:snapToGrid w:val="0"/>
              <w:jc w:val="left"/>
              <w:rPr>
                <w:rFonts w:asciiTheme="minorHAnsi" w:eastAsiaTheme="minorEastAsia" w:hAnsiTheme="minorHAnsi"/>
                <w:color w:val="000000"/>
                <w:w w:val="50"/>
                <w:sz w:val="40"/>
              </w:rPr>
            </w:pPr>
            <w:r>
              <w:rPr>
                <w:rFonts w:asciiTheme="minorHAnsi" w:eastAsiaTheme="minorEastAsia" w:hAnsiTheme="minorHAnsi"/>
                <w:color w:val="000000"/>
              </w:rPr>
              <w:t xml:space="preserve">発信日　　</w:t>
            </w:r>
            <w:r>
              <w:rPr>
                <w:rFonts w:asciiTheme="minorHAnsi" w:eastAsiaTheme="minorEastAsia" w:hAnsiTheme="minorHAnsi"/>
                <w:color w:val="000000"/>
              </w:rPr>
              <w:t>2022</w:t>
            </w:r>
            <w:r>
              <w:rPr>
                <w:rFonts w:asciiTheme="minorHAnsi" w:eastAsiaTheme="minorEastAsia" w:hAnsiTheme="minorHAnsi"/>
                <w:color w:val="000000"/>
              </w:rPr>
              <w:t xml:space="preserve">年　</w:t>
            </w:r>
            <w:r>
              <w:rPr>
                <w:rFonts w:asciiTheme="minorHAnsi" w:eastAsiaTheme="minorEastAsia" w:hAnsiTheme="minorHAnsi"/>
                <w:color w:val="000000"/>
              </w:rPr>
              <w:t>xx</w:t>
            </w:r>
            <w:r>
              <w:rPr>
                <w:rFonts w:asciiTheme="minorHAnsi" w:eastAsiaTheme="minorEastAsia" w:hAnsiTheme="minorHAnsi"/>
                <w:color w:val="000000"/>
              </w:rPr>
              <w:t xml:space="preserve">月　</w:t>
            </w:r>
            <w:r>
              <w:rPr>
                <w:rFonts w:asciiTheme="minorHAnsi" w:eastAsiaTheme="minorEastAsia" w:hAnsiTheme="minorHAnsi"/>
                <w:color w:val="000000"/>
              </w:rPr>
              <w:t>xx</w:t>
            </w:r>
            <w:r>
              <w:rPr>
                <w:rFonts w:asciiTheme="minorHAnsi" w:eastAsiaTheme="minorEastAsia" w:hAnsiTheme="minorHAnsi"/>
                <w:color w:val="000000"/>
              </w:rPr>
              <w:t>日</w:t>
            </w:r>
          </w:p>
        </w:tc>
        <w:tc>
          <w:tcPr>
            <w:tcW w:w="4139" w:type="dxa"/>
            <w:gridSpan w:val="6"/>
            <w:tcBorders>
              <w:top w:val="single" w:sz="12" w:space="0" w:color="auto"/>
              <w:left w:val="nil"/>
              <w:bottom w:val="single" w:sz="8" w:space="0" w:color="auto"/>
              <w:right w:val="single" w:sz="12" w:space="0" w:color="auto"/>
            </w:tcBorders>
            <w:vAlign w:val="center"/>
          </w:tcPr>
          <w:p w14:paraId="3C68ADC8" w14:textId="77777777" w:rsidR="00CD2AEE" w:rsidRDefault="0035775E">
            <w:pPr>
              <w:snapToGrid w:val="0"/>
              <w:jc w:val="left"/>
              <w:rPr>
                <w:rFonts w:asciiTheme="minorHAnsi" w:eastAsiaTheme="minorEastAsia" w:hAnsiTheme="minorHAnsi"/>
                <w:color w:val="000000"/>
                <w:w w:val="50"/>
                <w:sz w:val="40"/>
              </w:rPr>
            </w:pPr>
            <w:r>
              <w:rPr>
                <w:rFonts w:asciiTheme="minorHAnsi" w:eastAsiaTheme="minorEastAsia" w:hAnsiTheme="minorHAnsi"/>
                <w:color w:val="000000"/>
              </w:rPr>
              <w:t>受信日　　　　年　　　月　　　日</w:t>
            </w:r>
          </w:p>
        </w:tc>
      </w:tr>
      <w:tr w:rsidR="00CD2AEE" w14:paraId="24F23317" w14:textId="77777777">
        <w:trPr>
          <w:cantSplit/>
          <w:trHeight w:val="516"/>
        </w:trPr>
        <w:tc>
          <w:tcPr>
            <w:tcW w:w="4252" w:type="dxa"/>
            <w:tcBorders>
              <w:top w:val="single" w:sz="8" w:space="0" w:color="auto"/>
              <w:left w:val="single" w:sz="12" w:space="0" w:color="auto"/>
              <w:bottom w:val="single" w:sz="8" w:space="0" w:color="auto"/>
              <w:right w:val="single" w:sz="12" w:space="0" w:color="auto"/>
            </w:tcBorders>
            <w:vAlign w:val="center"/>
          </w:tcPr>
          <w:p w14:paraId="1A8CDDCC" w14:textId="77777777" w:rsidR="00CD2AEE" w:rsidRDefault="0035775E">
            <w:pPr>
              <w:snapToGrid w:val="0"/>
              <w:rPr>
                <w:rFonts w:asciiTheme="minorHAnsi" w:eastAsiaTheme="minorEastAsia" w:hAnsiTheme="minorHAnsi"/>
                <w:color w:val="000000"/>
                <w:w w:val="50"/>
                <w:sz w:val="40"/>
              </w:rPr>
            </w:pPr>
            <w:r>
              <w:rPr>
                <w:rFonts w:asciiTheme="minorHAnsi" w:eastAsiaTheme="minorEastAsia" w:hAnsiTheme="minorHAnsi"/>
                <w:color w:val="000000"/>
                <w:lang w:eastAsia="zh-TW"/>
              </w:rPr>
              <w:t>会社名</w:t>
            </w:r>
            <w:r>
              <w:rPr>
                <w:rFonts w:asciiTheme="minorHAnsi" w:eastAsiaTheme="minorEastAsia" w:hAnsiTheme="minorHAnsi"/>
                <w:color w:val="000000"/>
              </w:rPr>
              <w:t xml:space="preserve">　安藤ハザマ</w:t>
            </w:r>
          </w:p>
        </w:tc>
        <w:tc>
          <w:tcPr>
            <w:tcW w:w="4139" w:type="dxa"/>
            <w:gridSpan w:val="6"/>
            <w:tcBorders>
              <w:top w:val="single" w:sz="8" w:space="0" w:color="auto"/>
              <w:left w:val="nil"/>
              <w:right w:val="single" w:sz="12" w:space="0" w:color="auto"/>
            </w:tcBorders>
            <w:vAlign w:val="center"/>
          </w:tcPr>
          <w:p w14:paraId="2925A9DC" w14:textId="77777777" w:rsidR="00CD2AEE" w:rsidRDefault="0035775E">
            <w:pPr>
              <w:snapToGrid w:val="0"/>
              <w:rPr>
                <w:rFonts w:asciiTheme="minorHAnsi" w:eastAsiaTheme="minorEastAsia" w:hAnsiTheme="minorHAnsi"/>
                <w:color w:val="000000"/>
                <w:w w:val="50"/>
                <w:szCs w:val="21"/>
              </w:rPr>
            </w:pPr>
            <w:r>
              <w:rPr>
                <w:rFonts w:asciiTheme="minorHAnsi" w:eastAsiaTheme="minorEastAsia" w:hAnsiTheme="minorHAnsi"/>
                <w:color w:val="000000"/>
              </w:rPr>
              <w:t>反映対象バージョン：</w:t>
            </w:r>
          </w:p>
        </w:tc>
      </w:tr>
      <w:tr w:rsidR="00CD2AEE" w14:paraId="7A75CB43" w14:textId="77777777">
        <w:trPr>
          <w:cantSplit/>
          <w:trHeight w:val="231"/>
        </w:trPr>
        <w:tc>
          <w:tcPr>
            <w:tcW w:w="4252" w:type="dxa"/>
            <w:tcBorders>
              <w:top w:val="single" w:sz="8" w:space="0" w:color="auto"/>
              <w:left w:val="single" w:sz="12" w:space="0" w:color="auto"/>
              <w:bottom w:val="single" w:sz="8" w:space="0" w:color="auto"/>
              <w:right w:val="single" w:sz="12" w:space="0" w:color="auto"/>
            </w:tcBorders>
            <w:vAlign w:val="center"/>
          </w:tcPr>
          <w:p w14:paraId="7A9ECED8" w14:textId="77777777" w:rsidR="00CD2AEE" w:rsidRDefault="0035775E">
            <w:pPr>
              <w:snapToGrid w:val="0"/>
              <w:rPr>
                <w:rFonts w:asciiTheme="minorHAnsi" w:eastAsiaTheme="minorEastAsia" w:hAnsiTheme="minorHAnsi"/>
                <w:color w:val="000000"/>
                <w:w w:val="50"/>
                <w:szCs w:val="21"/>
              </w:rPr>
            </w:pPr>
            <w:r>
              <w:rPr>
                <w:rFonts w:asciiTheme="minorHAnsi" w:eastAsiaTheme="minorEastAsia" w:hAnsiTheme="minorHAnsi"/>
                <w:color w:val="000000"/>
              </w:rPr>
              <w:t xml:space="preserve">企業識別コード　</w:t>
            </w:r>
            <w:r>
              <w:rPr>
                <w:rFonts w:asciiTheme="minorHAnsi" w:eastAsiaTheme="minorEastAsia" w:hAnsiTheme="minorHAnsi"/>
                <w:color w:val="000000"/>
              </w:rPr>
              <w:t>211040</w:t>
            </w:r>
          </w:p>
        </w:tc>
        <w:tc>
          <w:tcPr>
            <w:tcW w:w="701" w:type="dxa"/>
            <w:tcBorders>
              <w:left w:val="nil"/>
              <w:right w:val="dashed" w:sz="4" w:space="0" w:color="auto"/>
            </w:tcBorders>
          </w:tcPr>
          <w:p w14:paraId="39723E56"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w w:val="50"/>
                <w:sz w:val="40"/>
              </w:rPr>
              <w:t>Ver.</w:t>
            </w:r>
          </w:p>
        </w:tc>
        <w:tc>
          <w:tcPr>
            <w:tcW w:w="701" w:type="dxa"/>
            <w:tcBorders>
              <w:left w:val="dashed" w:sz="4" w:space="0" w:color="auto"/>
              <w:right w:val="dashed" w:sz="4" w:space="0" w:color="auto"/>
            </w:tcBorders>
          </w:tcPr>
          <w:p w14:paraId="6ECE4B78"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w w:val="50"/>
                <w:sz w:val="40"/>
              </w:rPr>
              <w:t>2</w:t>
            </w:r>
          </w:p>
        </w:tc>
        <w:tc>
          <w:tcPr>
            <w:tcW w:w="702" w:type="dxa"/>
            <w:tcBorders>
              <w:left w:val="dashed" w:sz="4" w:space="0" w:color="auto"/>
              <w:right w:val="dashed" w:sz="4" w:space="0" w:color="auto"/>
            </w:tcBorders>
          </w:tcPr>
          <w:p w14:paraId="7B323FD0"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w w:val="50"/>
                <w:sz w:val="40"/>
              </w:rPr>
              <w:t>.</w:t>
            </w:r>
          </w:p>
        </w:tc>
        <w:tc>
          <w:tcPr>
            <w:tcW w:w="701" w:type="dxa"/>
            <w:tcBorders>
              <w:left w:val="dashed" w:sz="4" w:space="0" w:color="auto"/>
              <w:right w:val="dashed" w:sz="4" w:space="0" w:color="auto"/>
            </w:tcBorders>
          </w:tcPr>
          <w:p w14:paraId="51C70D44"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w w:val="50"/>
                <w:sz w:val="40"/>
              </w:rPr>
              <w:t>2</w:t>
            </w:r>
          </w:p>
        </w:tc>
        <w:tc>
          <w:tcPr>
            <w:tcW w:w="701" w:type="dxa"/>
            <w:tcBorders>
              <w:left w:val="dashed" w:sz="4" w:space="0" w:color="auto"/>
              <w:right w:val="dashed" w:sz="4" w:space="0" w:color="auto"/>
            </w:tcBorders>
          </w:tcPr>
          <w:p w14:paraId="5C54C989"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w w:val="50"/>
                <w:sz w:val="40"/>
              </w:rPr>
              <w:t>ad.</w:t>
            </w:r>
          </w:p>
        </w:tc>
        <w:tc>
          <w:tcPr>
            <w:tcW w:w="633" w:type="dxa"/>
            <w:tcBorders>
              <w:left w:val="dashed" w:sz="4" w:space="0" w:color="auto"/>
              <w:right w:val="single" w:sz="12" w:space="0" w:color="auto"/>
            </w:tcBorders>
          </w:tcPr>
          <w:p w14:paraId="3BC472D3"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w w:val="50"/>
                <w:sz w:val="40"/>
              </w:rPr>
              <w:t>1</w:t>
            </w:r>
          </w:p>
        </w:tc>
      </w:tr>
      <w:tr w:rsidR="00CD2AEE" w14:paraId="6ADDF934" w14:textId="77777777">
        <w:trPr>
          <w:cantSplit/>
          <w:trHeight w:val="296"/>
        </w:trPr>
        <w:tc>
          <w:tcPr>
            <w:tcW w:w="4252" w:type="dxa"/>
            <w:tcBorders>
              <w:top w:val="single" w:sz="8" w:space="0" w:color="auto"/>
              <w:left w:val="single" w:sz="12" w:space="0" w:color="auto"/>
              <w:bottom w:val="single" w:sz="8" w:space="0" w:color="auto"/>
              <w:right w:val="single" w:sz="12" w:space="0" w:color="auto"/>
            </w:tcBorders>
            <w:vAlign w:val="center"/>
          </w:tcPr>
          <w:p w14:paraId="1403B58A" w14:textId="77777777" w:rsidR="00CD2AEE" w:rsidRDefault="0035775E">
            <w:pPr>
              <w:snapToGrid w:val="0"/>
              <w:ind w:left="745" w:hangingChars="355" w:hanging="745"/>
              <w:rPr>
                <w:rFonts w:asciiTheme="minorHAnsi" w:eastAsiaTheme="minorEastAsia" w:hAnsiTheme="minorHAnsi"/>
                <w:color w:val="000000"/>
                <w:w w:val="50"/>
                <w:sz w:val="40"/>
              </w:rPr>
            </w:pPr>
            <w:r>
              <w:rPr>
                <w:rFonts w:asciiTheme="minorHAnsi" w:eastAsiaTheme="minorEastAsia" w:hAnsiTheme="minorHAnsi"/>
                <w:color w:val="000000"/>
              </w:rPr>
              <w:t>部署名　経営戦略本部</w:t>
            </w:r>
            <w:r>
              <w:rPr>
                <w:rFonts w:asciiTheme="minorHAnsi" w:eastAsiaTheme="minorEastAsia" w:hAnsiTheme="minorHAnsi"/>
                <w:color w:val="000000"/>
              </w:rPr>
              <w:t>DX</w:t>
            </w:r>
            <w:r>
              <w:rPr>
                <w:rFonts w:asciiTheme="minorHAnsi" w:eastAsiaTheme="minorEastAsia" w:hAnsiTheme="minorHAnsi"/>
                <w:color w:val="000000"/>
              </w:rPr>
              <w:t>戦略部システム開発基盤グループ</w:t>
            </w:r>
          </w:p>
        </w:tc>
        <w:tc>
          <w:tcPr>
            <w:tcW w:w="4139" w:type="dxa"/>
            <w:gridSpan w:val="6"/>
            <w:vMerge w:val="restart"/>
            <w:tcBorders>
              <w:left w:val="nil"/>
              <w:right w:val="single" w:sz="12" w:space="0" w:color="auto"/>
            </w:tcBorders>
          </w:tcPr>
          <w:p w14:paraId="6D582DB2" w14:textId="77777777" w:rsidR="00CD2AEE" w:rsidRDefault="0035775E">
            <w:pPr>
              <w:snapToGrid w:val="0"/>
              <w:jc w:val="center"/>
              <w:rPr>
                <w:rFonts w:asciiTheme="minorHAnsi" w:eastAsiaTheme="minorEastAsia" w:hAnsiTheme="minorHAnsi"/>
                <w:color w:val="000000"/>
                <w:w w:val="50"/>
                <w:sz w:val="40"/>
              </w:rPr>
            </w:pPr>
            <w:r>
              <w:rPr>
                <w:rFonts w:asciiTheme="minorHAnsi" w:eastAsiaTheme="minorEastAsia" w:hAnsiTheme="minorHAnsi"/>
                <w:color w:val="000000"/>
              </w:rPr>
              <w:t>事務局処理記入欄</w:t>
            </w:r>
          </w:p>
        </w:tc>
      </w:tr>
      <w:tr w:rsidR="00CD2AEE" w14:paraId="4E418A52" w14:textId="77777777">
        <w:trPr>
          <w:cantSplit/>
          <w:trHeight w:val="221"/>
        </w:trPr>
        <w:tc>
          <w:tcPr>
            <w:tcW w:w="4252" w:type="dxa"/>
            <w:tcBorders>
              <w:top w:val="single" w:sz="8" w:space="0" w:color="auto"/>
              <w:left w:val="single" w:sz="12" w:space="0" w:color="auto"/>
              <w:bottom w:val="single" w:sz="8" w:space="0" w:color="auto"/>
              <w:right w:val="single" w:sz="12" w:space="0" w:color="auto"/>
            </w:tcBorders>
            <w:vAlign w:val="center"/>
          </w:tcPr>
          <w:p w14:paraId="60AE1D53" w14:textId="77777777" w:rsidR="00CD2AEE" w:rsidRDefault="0035775E">
            <w:pPr>
              <w:snapToGrid w:val="0"/>
              <w:rPr>
                <w:rFonts w:asciiTheme="minorHAnsi" w:eastAsiaTheme="minorEastAsia" w:hAnsiTheme="minorHAnsi"/>
                <w:color w:val="000000"/>
                <w:w w:val="50"/>
                <w:sz w:val="40"/>
              </w:rPr>
            </w:pPr>
            <w:r>
              <w:rPr>
                <w:rFonts w:asciiTheme="minorHAnsi" w:eastAsiaTheme="minorEastAsia" w:hAnsiTheme="minorHAnsi"/>
                <w:color w:val="000000"/>
              </w:rPr>
              <w:t>担当者名　西村高志</w:t>
            </w:r>
          </w:p>
        </w:tc>
        <w:tc>
          <w:tcPr>
            <w:tcW w:w="4139" w:type="dxa"/>
            <w:gridSpan w:val="6"/>
            <w:vMerge/>
            <w:tcBorders>
              <w:left w:val="nil"/>
              <w:right w:val="single" w:sz="12" w:space="0" w:color="auto"/>
            </w:tcBorders>
          </w:tcPr>
          <w:p w14:paraId="12A7E67A" w14:textId="77777777" w:rsidR="00CD2AEE" w:rsidRDefault="00CD2AEE">
            <w:pPr>
              <w:snapToGrid w:val="0"/>
              <w:rPr>
                <w:rFonts w:asciiTheme="minorHAnsi" w:eastAsiaTheme="minorEastAsia" w:hAnsiTheme="minorHAnsi"/>
                <w:color w:val="000000"/>
                <w:w w:val="50"/>
                <w:sz w:val="40"/>
              </w:rPr>
            </w:pPr>
          </w:p>
        </w:tc>
      </w:tr>
      <w:tr w:rsidR="00CD2AEE" w14:paraId="502CC5E7" w14:textId="77777777">
        <w:trPr>
          <w:cantSplit/>
          <w:trHeight w:val="417"/>
        </w:trPr>
        <w:tc>
          <w:tcPr>
            <w:tcW w:w="4252" w:type="dxa"/>
            <w:tcBorders>
              <w:top w:val="single" w:sz="8" w:space="0" w:color="auto"/>
              <w:left w:val="single" w:sz="12" w:space="0" w:color="auto"/>
              <w:bottom w:val="single" w:sz="12" w:space="0" w:color="auto"/>
              <w:right w:val="single" w:sz="12" w:space="0" w:color="auto"/>
            </w:tcBorders>
          </w:tcPr>
          <w:p w14:paraId="436447E0" w14:textId="77777777" w:rsidR="00CD2AEE" w:rsidRDefault="0035775E">
            <w:pPr>
              <w:tabs>
                <w:tab w:val="left" w:pos="746"/>
              </w:tabs>
              <w:autoSpaceDE w:val="0"/>
              <w:autoSpaceDN w:val="0"/>
              <w:adjustRightInd w:val="0"/>
              <w:snapToGrid w:val="0"/>
              <w:ind w:left="745" w:hangingChars="355" w:hanging="745"/>
              <w:rPr>
                <w:rFonts w:asciiTheme="minorHAnsi" w:eastAsiaTheme="minorEastAsia" w:hAnsiTheme="minorHAnsi"/>
                <w:sz w:val="24"/>
              </w:rPr>
            </w:pPr>
            <w:r>
              <w:rPr>
                <w:rFonts w:asciiTheme="minorHAnsi" w:eastAsiaTheme="minorEastAsia" w:hAnsiTheme="minorHAnsi"/>
                <w:color w:val="000000"/>
              </w:rPr>
              <w:t>連絡先</w:t>
            </w:r>
            <w:r>
              <w:rPr>
                <w:rFonts w:asciiTheme="minorHAnsi" w:eastAsiaTheme="minorEastAsia" w:hAnsiTheme="minorHAnsi"/>
                <w:color w:val="000000"/>
              </w:rPr>
              <w:tab/>
              <w:t>TEL:</w:t>
            </w:r>
            <w:r>
              <w:rPr>
                <w:rFonts w:asciiTheme="minorHAnsi" w:eastAsiaTheme="minorEastAsia" w:hAnsiTheme="minorHAnsi"/>
              </w:rPr>
              <w:t xml:space="preserve"> </w:t>
            </w:r>
            <w:r>
              <w:rPr>
                <w:rFonts w:asciiTheme="minorHAnsi" w:eastAsiaTheme="minorEastAsia" w:hAnsiTheme="minorHAnsi"/>
                <w:color w:val="000000"/>
              </w:rPr>
              <w:t>03-3575-6097</w:t>
            </w:r>
          </w:p>
          <w:p w14:paraId="79263F47" w14:textId="77777777" w:rsidR="00CD2AEE" w:rsidRDefault="0035775E">
            <w:pPr>
              <w:snapToGrid w:val="0"/>
              <w:ind w:left="745" w:hangingChars="355" w:hanging="745"/>
              <w:rPr>
                <w:rFonts w:asciiTheme="minorHAnsi" w:eastAsiaTheme="minorEastAsia" w:hAnsiTheme="minorHAnsi"/>
                <w:color w:val="000000"/>
                <w:w w:val="50"/>
                <w:sz w:val="40"/>
              </w:rPr>
            </w:pPr>
            <w:r>
              <w:rPr>
                <w:rFonts w:asciiTheme="minorHAnsi" w:eastAsiaTheme="minorEastAsia" w:hAnsiTheme="minorHAnsi"/>
                <w:color w:val="000000"/>
              </w:rPr>
              <w:t xml:space="preserve">       FAX:</w:t>
            </w:r>
            <w:r>
              <w:rPr>
                <w:rFonts w:asciiTheme="minorHAnsi" w:eastAsiaTheme="minorEastAsia" w:hAnsiTheme="minorHAnsi"/>
              </w:rPr>
              <w:t xml:space="preserve"> </w:t>
            </w:r>
            <w:r>
              <w:rPr>
                <w:rFonts w:asciiTheme="minorHAnsi" w:eastAsiaTheme="minorEastAsia" w:hAnsiTheme="minorHAnsi"/>
                <w:color w:val="000000"/>
              </w:rPr>
              <w:t>03-6234-3709</w:t>
            </w:r>
          </w:p>
        </w:tc>
        <w:tc>
          <w:tcPr>
            <w:tcW w:w="4139" w:type="dxa"/>
            <w:gridSpan w:val="6"/>
            <w:vMerge/>
            <w:tcBorders>
              <w:left w:val="nil"/>
              <w:bottom w:val="nil"/>
              <w:right w:val="single" w:sz="12" w:space="0" w:color="auto"/>
            </w:tcBorders>
          </w:tcPr>
          <w:p w14:paraId="4B567E01" w14:textId="77777777" w:rsidR="00CD2AEE" w:rsidRDefault="00CD2AEE">
            <w:pPr>
              <w:snapToGrid w:val="0"/>
              <w:rPr>
                <w:rFonts w:asciiTheme="minorHAnsi" w:eastAsiaTheme="minorEastAsia" w:hAnsiTheme="minorHAnsi"/>
                <w:color w:val="000000"/>
                <w:w w:val="50"/>
                <w:sz w:val="40"/>
              </w:rPr>
            </w:pPr>
          </w:p>
        </w:tc>
      </w:tr>
      <w:tr w:rsidR="00CD2AEE" w14:paraId="0302E825" w14:textId="77777777">
        <w:trPr>
          <w:cantSplit/>
          <w:trHeight w:val="254"/>
        </w:trPr>
        <w:tc>
          <w:tcPr>
            <w:tcW w:w="8391" w:type="dxa"/>
            <w:gridSpan w:val="7"/>
            <w:tcBorders>
              <w:top w:val="single" w:sz="12" w:space="0" w:color="auto"/>
              <w:left w:val="single" w:sz="12" w:space="0" w:color="auto"/>
              <w:bottom w:val="single" w:sz="12" w:space="0" w:color="auto"/>
              <w:right w:val="single" w:sz="12" w:space="0" w:color="auto"/>
            </w:tcBorders>
          </w:tcPr>
          <w:p w14:paraId="60B10B14" w14:textId="77777777" w:rsidR="00CD2AEE" w:rsidRDefault="0035775E">
            <w:pPr>
              <w:snapToGrid w:val="0"/>
              <w:ind w:left="1050" w:hangingChars="500" w:hanging="1050"/>
              <w:rPr>
                <w:rFonts w:asciiTheme="minorHAnsi" w:eastAsiaTheme="minorEastAsia" w:hAnsiTheme="minorHAnsi"/>
                <w:color w:val="000000"/>
              </w:rPr>
            </w:pPr>
            <w:r>
              <w:rPr>
                <w:rFonts w:asciiTheme="minorHAnsi" w:eastAsiaTheme="minorEastAsia" w:hAnsiTheme="minorHAnsi"/>
                <w:color w:val="000000"/>
              </w:rPr>
              <w:t xml:space="preserve">件名　</w:t>
            </w:r>
            <w:r>
              <w:rPr>
                <w:rFonts w:asciiTheme="minorHAnsi" w:eastAsiaTheme="minorEastAsia" w:hAnsiTheme="minorHAnsi"/>
                <w:color w:val="000000"/>
              </w:rPr>
              <w:t>[1008]</w:t>
            </w:r>
            <w:r>
              <w:rPr>
                <w:rFonts w:asciiTheme="minorHAnsi" w:eastAsiaTheme="minorEastAsia" w:hAnsiTheme="minorHAnsi"/>
                <w:color w:val="000000"/>
              </w:rPr>
              <w:t>帳票年月日の定義､運用の詳細での例示の改訂</w:t>
            </w:r>
          </w:p>
        </w:tc>
      </w:tr>
    </w:tbl>
    <w:p w14:paraId="219079CF" w14:textId="77777777" w:rsidR="00CD2AEE" w:rsidRDefault="00CD2AEE">
      <w:pPr>
        <w:autoSpaceDE w:val="0"/>
        <w:autoSpaceDN w:val="0"/>
        <w:adjustRightInd w:val="0"/>
        <w:snapToGrid w:val="0"/>
        <w:rPr>
          <w:rFonts w:asciiTheme="minorHAnsi" w:eastAsiaTheme="minorEastAsia" w:hAnsiTheme="minorHAnsi"/>
        </w:rPr>
      </w:pPr>
    </w:p>
    <w:p w14:paraId="3E9DADAD" w14:textId="77777777" w:rsidR="00CD2AEE" w:rsidRDefault="0035775E">
      <w:pPr>
        <w:autoSpaceDE w:val="0"/>
        <w:autoSpaceDN w:val="0"/>
        <w:adjustRightInd w:val="0"/>
        <w:snapToGrid w:val="0"/>
        <w:rPr>
          <w:rFonts w:asciiTheme="minorHAnsi" w:eastAsiaTheme="minorEastAsia" w:hAnsiTheme="minorHAnsi"/>
        </w:rPr>
      </w:pPr>
      <w:r>
        <w:rPr>
          <w:rFonts w:asciiTheme="minorHAnsi" w:eastAsiaTheme="minorEastAsia" w:hAnsiTheme="minorHAnsi" w:hint="eastAsia"/>
        </w:rPr>
        <w:t>◎</w:t>
      </w:r>
      <w:r>
        <w:rPr>
          <w:rFonts w:asciiTheme="minorHAnsi" w:eastAsiaTheme="minorEastAsia" w:hAnsiTheme="minorHAnsi" w:hint="eastAsia"/>
        </w:rPr>
        <w:t xml:space="preserve"> </w:t>
      </w:r>
      <w:r>
        <w:rPr>
          <w:rFonts w:asciiTheme="minorHAnsi" w:eastAsiaTheme="minorEastAsia" w:hAnsiTheme="minorHAnsi" w:hint="eastAsia"/>
        </w:rPr>
        <w:t>改善要求内容（問題点、改善案、理由について詳しくお書き下さい）</w:t>
      </w:r>
    </w:p>
    <w:p w14:paraId="421CAE86" w14:textId="77777777" w:rsidR="00CD2AEE" w:rsidRDefault="00CD2AEE">
      <w:pPr>
        <w:autoSpaceDE w:val="0"/>
        <w:autoSpaceDN w:val="0"/>
        <w:adjustRightInd w:val="0"/>
        <w:snapToGrid w:val="0"/>
        <w:rPr>
          <w:rFonts w:asciiTheme="minorHAnsi" w:eastAsiaTheme="minorEastAsia" w:hAnsiTheme="minorHAnsi"/>
        </w:rPr>
      </w:pPr>
    </w:p>
    <w:p w14:paraId="61601B00" w14:textId="77777777" w:rsidR="00CD2AEE" w:rsidRDefault="0035775E">
      <w:pPr>
        <w:autoSpaceDE w:val="0"/>
        <w:autoSpaceDN w:val="0"/>
        <w:adjustRightInd w:val="0"/>
        <w:snapToGrid w:val="0"/>
        <w:rPr>
          <w:rFonts w:asciiTheme="minorHAnsi" w:eastAsiaTheme="minorEastAsia" w:hAnsiTheme="minorHAnsi"/>
        </w:rPr>
      </w:pPr>
      <w:r>
        <w:rPr>
          <w:rFonts w:asciiTheme="minorHAnsi" w:eastAsiaTheme="minorEastAsia" w:hAnsiTheme="minorHAnsi" w:hint="eastAsia"/>
        </w:rPr>
        <w:t>【要求内容】</w:t>
      </w:r>
    </w:p>
    <w:p w14:paraId="3EF8C46A" w14:textId="77777777" w:rsidR="00CD2AEE" w:rsidRDefault="0035775E">
      <w:pPr>
        <w:pStyle w:val="afa"/>
        <w:numPr>
          <w:ilvl w:val="0"/>
          <w:numId w:val="1"/>
        </w:numPr>
        <w:snapToGrid w:val="0"/>
        <w:ind w:leftChars="0"/>
        <w:rPr>
          <w:rFonts w:asciiTheme="minorHAnsi" w:eastAsiaTheme="minorEastAsia" w:hAnsiTheme="minorHAnsi"/>
        </w:rPr>
      </w:pPr>
      <w:r>
        <w:rPr>
          <w:rFonts w:asciiTheme="minorHAnsi" w:eastAsiaTheme="minorEastAsia" w:hAnsiTheme="minorHAnsi"/>
        </w:rPr>
        <w:t>改訂対象</w:t>
      </w:r>
    </w:p>
    <w:p w14:paraId="6893E22F" w14:textId="77777777" w:rsidR="00CD2AEE" w:rsidRDefault="0035775E">
      <w:pPr>
        <w:snapToGrid w:val="0"/>
        <w:ind w:firstLineChars="100" w:firstLine="210"/>
        <w:rPr>
          <w:rFonts w:asciiTheme="minorHAnsi" w:eastAsiaTheme="minorEastAsia" w:hAnsiTheme="minorHAnsi"/>
        </w:rPr>
      </w:pPr>
      <w:r>
        <w:rPr>
          <w:rFonts w:asciiTheme="minorHAnsi" w:eastAsiaTheme="minorEastAsia" w:hAnsiTheme="minorHAnsi"/>
        </w:rPr>
        <w:t>・</w:t>
      </w:r>
      <w:r>
        <w:rPr>
          <w:rFonts w:asciiTheme="minorHAnsi" w:eastAsiaTheme="minorEastAsia" w:hAnsiTheme="minorHAnsi"/>
          <w:color w:val="000000"/>
        </w:rPr>
        <w:t>[1008]</w:t>
      </w:r>
      <w:r>
        <w:rPr>
          <w:rFonts w:asciiTheme="minorHAnsi" w:eastAsiaTheme="minorEastAsia" w:hAnsiTheme="minorHAnsi"/>
          <w:color w:val="000000"/>
        </w:rPr>
        <w:t>帳票年月日</w:t>
      </w:r>
    </w:p>
    <w:p w14:paraId="0C591073" w14:textId="77777777" w:rsidR="00CD2AEE" w:rsidRDefault="00CD2AEE">
      <w:pPr>
        <w:snapToGrid w:val="0"/>
        <w:rPr>
          <w:rFonts w:asciiTheme="minorHAnsi" w:eastAsiaTheme="minorEastAsia" w:hAnsiTheme="minorHAnsi"/>
        </w:rPr>
      </w:pPr>
    </w:p>
    <w:p w14:paraId="4FD8CA6B" w14:textId="77777777" w:rsidR="00CD2AEE" w:rsidRDefault="0035775E">
      <w:pPr>
        <w:pStyle w:val="afa"/>
        <w:numPr>
          <w:ilvl w:val="0"/>
          <w:numId w:val="1"/>
        </w:numPr>
        <w:snapToGrid w:val="0"/>
        <w:ind w:leftChars="0"/>
        <w:rPr>
          <w:rFonts w:asciiTheme="minorHAnsi" w:eastAsiaTheme="minorEastAsia" w:hAnsiTheme="minorHAnsi"/>
        </w:rPr>
      </w:pPr>
      <w:r>
        <w:rPr>
          <w:rFonts w:asciiTheme="minorHAnsi" w:eastAsiaTheme="minorEastAsia" w:hAnsiTheme="minorHAnsi" w:hint="eastAsia"/>
        </w:rPr>
        <w:t>問題点</w:t>
      </w:r>
    </w:p>
    <w:p w14:paraId="4ADA3F04" w14:textId="77777777" w:rsidR="00CD2AEE" w:rsidRDefault="0035775E">
      <w:pPr>
        <w:snapToGrid w:val="0"/>
        <w:rPr>
          <w:rFonts w:asciiTheme="minorHAnsi" w:eastAsiaTheme="minorEastAsia" w:hAnsiTheme="minorHAnsi"/>
        </w:rPr>
      </w:pPr>
      <w:r>
        <w:rPr>
          <w:rFonts w:asciiTheme="minorHAnsi" w:eastAsiaTheme="minorEastAsia" w:hAnsiTheme="minorHAnsi" w:hint="eastAsia"/>
        </w:rPr>
        <w:t xml:space="preserve">　国税庁　【参考資料】インボイス制度に関するＱ＆Ａに問１に記載の通り、適格請求書には、「課税資産の譲渡等を行った年月日」を記載することとなっている。</w:t>
      </w:r>
    </w:p>
    <w:p w14:paraId="31B0559E" w14:textId="77777777" w:rsidR="00CD2AEE" w:rsidRDefault="0035775E">
      <w:pPr>
        <w:snapToGrid w:val="0"/>
        <w:ind w:firstLineChars="100" w:firstLine="210"/>
        <w:rPr>
          <w:rFonts w:asciiTheme="minorHAnsi" w:eastAsiaTheme="minorEastAsia" w:hAnsiTheme="minorHAnsi"/>
        </w:rPr>
      </w:pPr>
      <w:r>
        <w:rPr>
          <w:rFonts w:asciiTheme="minorHAnsi" w:eastAsiaTheme="minorEastAsia" w:hAnsiTheme="minorHAnsi" w:hint="eastAsia"/>
        </w:rPr>
        <w:t xml:space="preserve"> [1008]</w:t>
      </w:r>
      <w:r>
        <w:rPr>
          <w:rFonts w:asciiTheme="minorHAnsi" w:eastAsiaTheme="minorEastAsia" w:hAnsiTheme="minorHAnsi" w:hint="eastAsia"/>
        </w:rPr>
        <w:t>帳票年月日　の定義は､</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02"/>
      </w:tblGrid>
      <w:tr w:rsidR="00CD2AEE" w14:paraId="182BB13E" w14:textId="77777777">
        <w:trPr>
          <w:cantSplit/>
        </w:trPr>
        <w:tc>
          <w:tcPr>
            <w:tcW w:w="8702" w:type="dxa"/>
          </w:tcPr>
          <w:p w14:paraId="54D16E15"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color w:val="000000" w:themeColor="text1"/>
              </w:rPr>
              <w:t>[1008]</w:t>
            </w:r>
            <w:r>
              <w:rPr>
                <w:rFonts w:asciiTheme="minorHAnsi" w:eastAsiaTheme="minorEastAsia" w:hAnsiTheme="minorHAnsi"/>
                <w:color w:val="000000" w:themeColor="text1"/>
              </w:rPr>
              <w:t>帳票年月日</w:t>
            </w:r>
          </w:p>
          <w:p w14:paraId="0178F3C0"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color w:val="000000" w:themeColor="text1"/>
              </w:rPr>
              <w:t xml:space="preserve">　帳票に記載する年月日。例として、見積依頼メッセージにおいては見積を依頼した年月日を、見積回答メッセージにおいては見積を回答した年月日を示す。</w:t>
            </w:r>
          </w:p>
        </w:tc>
      </w:tr>
    </w:tbl>
    <w:p w14:paraId="5F3B5C9B" w14:textId="77777777" w:rsidR="00CD2AEE" w:rsidRDefault="0035775E">
      <w:pPr>
        <w:snapToGrid w:val="0"/>
        <w:ind w:left="199" w:hanging="199"/>
        <w:rPr>
          <w:rFonts w:asciiTheme="minorHAnsi" w:eastAsiaTheme="minorEastAsia" w:hAnsiTheme="minorHAnsi"/>
          <w:color w:val="000000" w:themeColor="text1"/>
        </w:rPr>
      </w:pPr>
      <w:r>
        <w:rPr>
          <w:rFonts w:asciiTheme="minorHAnsi" w:eastAsiaTheme="minorEastAsia" w:hAnsiTheme="minorHAnsi" w:hint="eastAsia"/>
          <w:color w:val="000000" w:themeColor="text1"/>
        </w:rPr>
        <w:t xml:space="preserve">であり､例示によって､各メッセージにおける発行した年月日を記載すると誤解されやすい表現となっている。　</w:t>
      </w:r>
    </w:p>
    <w:p w14:paraId="035C9DC9" w14:textId="77777777" w:rsidR="00CD2AEE" w:rsidRDefault="0035775E">
      <w:pPr>
        <w:snapToGrid w:val="0"/>
        <w:rPr>
          <w:rFonts w:asciiTheme="minorHAnsi" w:eastAsiaTheme="minorEastAsia" w:hAnsiTheme="minorHAnsi"/>
        </w:rPr>
      </w:pPr>
      <w:r>
        <w:rPr>
          <w:rFonts w:asciiTheme="minorHAnsi" w:eastAsiaTheme="minorEastAsia" w:hAnsiTheme="minorHAnsi" w:hint="eastAsia"/>
        </w:rPr>
        <w:t xml:space="preserve">　そのため､本来、課税資産の譲渡等を行った年月日は</w:t>
      </w:r>
      <w:r>
        <w:rPr>
          <w:rFonts w:asciiTheme="minorHAnsi" w:eastAsiaTheme="minorEastAsia" w:hAnsiTheme="minorHAnsi" w:hint="eastAsia"/>
        </w:rPr>
        <w:t>2022</w:t>
      </w:r>
      <w:r>
        <w:rPr>
          <w:rFonts w:asciiTheme="minorHAnsi" w:eastAsiaTheme="minorEastAsia" w:hAnsiTheme="minorHAnsi" w:hint="eastAsia"/>
        </w:rPr>
        <w:t>年</w:t>
      </w:r>
      <w:r>
        <w:rPr>
          <w:rFonts w:asciiTheme="minorHAnsi" w:eastAsiaTheme="minorEastAsia" w:hAnsiTheme="minorHAnsi" w:hint="eastAsia"/>
        </w:rPr>
        <w:t>9</w:t>
      </w:r>
      <w:r>
        <w:rPr>
          <w:rFonts w:asciiTheme="minorHAnsi" w:eastAsiaTheme="minorEastAsia" w:hAnsiTheme="minorHAnsi" w:hint="eastAsia"/>
        </w:rPr>
        <w:t>月</w:t>
      </w:r>
      <w:r>
        <w:rPr>
          <w:rFonts w:asciiTheme="minorHAnsi" w:eastAsiaTheme="minorEastAsia" w:hAnsiTheme="minorHAnsi" w:hint="eastAsia"/>
        </w:rPr>
        <w:t>20</w:t>
      </w:r>
      <w:r>
        <w:rPr>
          <w:rFonts w:asciiTheme="minorHAnsi" w:eastAsiaTheme="minorEastAsia" w:hAnsiTheme="minorHAnsi" w:hint="eastAsia"/>
        </w:rPr>
        <w:t>日、仕入額相当額の</w:t>
      </w:r>
      <w:r>
        <w:rPr>
          <w:rFonts w:asciiTheme="minorHAnsi" w:eastAsiaTheme="minorEastAsia" w:hAnsiTheme="minorHAnsi" w:hint="eastAsia"/>
        </w:rPr>
        <w:t>100%</w:t>
      </w:r>
      <w:r>
        <w:rPr>
          <w:rFonts w:asciiTheme="minorHAnsi" w:eastAsiaTheme="minorEastAsia" w:hAnsiTheme="minorHAnsi" w:hint="eastAsia"/>
        </w:rPr>
        <w:t>であるにもかかわらず､請求メッセージを発行した年月日とした場合仕入額相当額の</w:t>
      </w:r>
      <w:r>
        <w:rPr>
          <w:rFonts w:asciiTheme="minorHAnsi" w:eastAsiaTheme="minorEastAsia" w:hAnsiTheme="minorHAnsi" w:hint="eastAsia"/>
        </w:rPr>
        <w:t>80%</w:t>
      </w:r>
      <w:r>
        <w:rPr>
          <w:rFonts w:asciiTheme="minorHAnsi" w:eastAsiaTheme="minorEastAsia" w:hAnsiTheme="minorHAnsi" w:hint="eastAsia"/>
        </w:rPr>
        <w:t>とみなされる恐れがある。発注者と受注者で経過措置の適用に差異が生じてしまう｡</w:t>
      </w:r>
    </w:p>
    <w:p w14:paraId="131DE05E" w14:textId="77777777" w:rsidR="00CD2AEE" w:rsidRDefault="00CD2AEE">
      <w:pPr>
        <w:snapToGrid w:val="0"/>
        <w:rPr>
          <w:rFonts w:asciiTheme="minorHAnsi" w:eastAsiaTheme="minorEastAsia" w:hAnsiTheme="minorHAnsi"/>
        </w:rPr>
      </w:pPr>
    </w:p>
    <w:p w14:paraId="7C354066" w14:textId="77777777" w:rsidR="00CD2AEE" w:rsidRDefault="0035775E">
      <w:pPr>
        <w:snapToGrid w:val="0"/>
        <w:rPr>
          <w:rFonts w:asciiTheme="minorHAnsi" w:eastAsiaTheme="minorEastAsia" w:hAnsiTheme="minorHAnsi"/>
        </w:rPr>
      </w:pPr>
      <w:bookmarkStart w:id="0" w:name="_GoBack"/>
      <w:bookmarkEnd w:id="0"/>
      <w:r>
        <w:rPr>
          <w:rFonts w:asciiTheme="minorHAnsi" w:eastAsiaTheme="minorEastAsia" w:hAnsiTheme="minorHAnsi"/>
        </w:rPr>
        <w:br w:type="page"/>
      </w:r>
    </w:p>
    <w:p w14:paraId="21F4897C" w14:textId="77777777" w:rsidR="00CD2AEE" w:rsidRDefault="0035775E">
      <w:pPr>
        <w:snapToGrid w:val="0"/>
        <w:rPr>
          <w:rFonts w:asciiTheme="minorHAnsi" w:eastAsiaTheme="minorEastAsia" w:hAnsiTheme="minorHAnsi"/>
        </w:rPr>
      </w:pPr>
      <w:r>
        <w:rPr>
          <w:rFonts w:asciiTheme="minorHAnsi" w:eastAsiaTheme="minorEastAsia" w:hAnsiTheme="minorHAnsi" w:hint="eastAsia"/>
        </w:rPr>
        <w:lastRenderedPageBreak/>
        <w:t>表</w:t>
      </w:r>
      <w:r>
        <w:rPr>
          <w:rFonts w:asciiTheme="minorHAnsi" w:eastAsiaTheme="minorEastAsia" w:hAnsiTheme="minorHAnsi" w:hint="eastAsia"/>
        </w:rPr>
        <w:t>1</w:t>
      </w:r>
      <w:r>
        <w:rPr>
          <w:rFonts w:asciiTheme="minorHAnsi" w:eastAsiaTheme="minorEastAsia" w:hAnsiTheme="minorHAnsi" w:hint="eastAsia"/>
        </w:rPr>
        <w:t xml:space="preserve">　出来高･請求メッセージの</w:t>
      </w:r>
      <w:r>
        <w:rPr>
          <w:rFonts w:asciiTheme="minorHAnsi" w:eastAsiaTheme="minorEastAsia" w:hAnsiTheme="minorHAnsi" w:hint="eastAsia"/>
        </w:rPr>
        <w:t>[1008]</w:t>
      </w:r>
      <w:r>
        <w:rPr>
          <w:rFonts w:asciiTheme="minorHAnsi" w:eastAsiaTheme="minorEastAsia" w:hAnsiTheme="minorHAnsi" w:hint="eastAsia"/>
        </w:rPr>
        <w:t>帳票年月日における発注者と受注者で経過措置の適用に差異が生じる例</w:t>
      </w:r>
    </w:p>
    <w:tbl>
      <w:tblPr>
        <w:tblStyle w:val="af9"/>
        <w:tblW w:w="8538" w:type="dxa"/>
        <w:tblLayout w:type="fixed"/>
        <w:tblLook w:val="04A0" w:firstRow="1" w:lastRow="0" w:firstColumn="1" w:lastColumn="0" w:noHBand="0" w:noVBand="1"/>
      </w:tblPr>
      <w:tblGrid>
        <w:gridCol w:w="851"/>
        <w:gridCol w:w="1161"/>
        <w:gridCol w:w="2273"/>
        <w:gridCol w:w="851"/>
        <w:gridCol w:w="1238"/>
        <w:gridCol w:w="2164"/>
      </w:tblGrid>
      <w:tr w:rsidR="00CD2AEE" w14:paraId="54DBF690" w14:textId="77777777">
        <w:trPr>
          <w:trHeight w:val="315"/>
        </w:trPr>
        <w:tc>
          <w:tcPr>
            <w:tcW w:w="4285" w:type="dxa"/>
            <w:gridSpan w:val="3"/>
          </w:tcPr>
          <w:p w14:paraId="3D4B1A69" w14:textId="77777777" w:rsidR="00CD2AEE" w:rsidRDefault="0035775E">
            <w:pPr>
              <w:snapToGrid w:val="0"/>
              <w:jc w:val="center"/>
              <w:rPr>
                <w:rFonts w:ascii="ＭＳ Ｐゴシック" w:eastAsia="ＭＳ Ｐゴシック" w:hAnsi="ＭＳ Ｐゴシック"/>
              </w:rPr>
            </w:pPr>
            <w:r>
              <w:rPr>
                <w:rFonts w:ascii="ＭＳ Ｐゴシック" w:eastAsia="ＭＳ Ｐゴシック" w:hAnsi="ＭＳ Ｐゴシック" w:hint="eastAsia"/>
              </w:rPr>
              <w:t>■[1008]帳票年月日</w:t>
            </w:r>
          </w:p>
          <w:p w14:paraId="0541091D" w14:textId="77777777" w:rsidR="00CD2AEE" w:rsidRDefault="0035775E">
            <w:pPr>
              <w:snapToGrid w:val="0"/>
              <w:jc w:val="center"/>
              <w:rPr>
                <w:rFonts w:ascii="ＭＳ Ｐゴシック" w:eastAsia="ＭＳ Ｐゴシック" w:hAnsi="ＭＳ Ｐゴシック"/>
              </w:rPr>
            </w:pPr>
            <w:r>
              <w:rPr>
                <w:rFonts w:ascii="ＭＳ Ｐゴシック" w:eastAsia="ＭＳ Ｐゴシック" w:hAnsi="ＭＳ Ｐゴシック" w:hint="eastAsia"/>
              </w:rPr>
              <w:t>各メッセージの発行年月日</w:t>
            </w:r>
          </w:p>
        </w:tc>
        <w:tc>
          <w:tcPr>
            <w:tcW w:w="4253" w:type="dxa"/>
            <w:gridSpan w:val="3"/>
          </w:tcPr>
          <w:p w14:paraId="2B073E48" w14:textId="77777777" w:rsidR="00CD2AEE" w:rsidRDefault="0035775E">
            <w:pPr>
              <w:snapToGrid w:val="0"/>
              <w:jc w:val="center"/>
              <w:rPr>
                <w:rFonts w:ascii="ＭＳ Ｐゴシック" w:eastAsia="ＭＳ Ｐゴシック" w:hAnsi="ＭＳ Ｐゴシック"/>
              </w:rPr>
            </w:pPr>
            <w:r>
              <w:rPr>
                <w:rFonts w:ascii="ＭＳ Ｐゴシック" w:eastAsia="ＭＳ Ｐゴシック" w:hAnsi="ＭＳ Ｐゴシック" w:hint="eastAsia"/>
              </w:rPr>
              <w:t>■[1008]帳票年月日</w:t>
            </w:r>
          </w:p>
          <w:p w14:paraId="4FED1218" w14:textId="77777777" w:rsidR="00CD2AEE" w:rsidRDefault="0035775E">
            <w:pPr>
              <w:snapToGrid w:val="0"/>
              <w:jc w:val="center"/>
              <w:rPr>
                <w:rFonts w:ascii="ＭＳ Ｐゴシック" w:eastAsia="ＭＳ Ｐゴシック" w:hAnsi="ＭＳ Ｐゴシック"/>
              </w:rPr>
            </w:pPr>
            <w:r>
              <w:rPr>
                <w:rFonts w:ascii="ＭＳ Ｐゴシック" w:eastAsia="ＭＳ Ｐゴシック" w:hAnsi="ＭＳ Ｐゴシック" w:hint="eastAsia"/>
              </w:rPr>
              <w:t>課税資産の譲渡等を行った年月日</w:t>
            </w:r>
          </w:p>
        </w:tc>
      </w:tr>
      <w:tr w:rsidR="00CD2AEE" w14:paraId="6C85FC49" w14:textId="77777777">
        <w:trPr>
          <w:trHeight w:val="315"/>
        </w:trPr>
        <w:tc>
          <w:tcPr>
            <w:tcW w:w="851" w:type="dxa"/>
          </w:tcPr>
          <w:p w14:paraId="158ED5F8" w14:textId="77777777" w:rsidR="00CD2AEE" w:rsidRDefault="00CD2AEE">
            <w:pPr>
              <w:snapToGrid w:val="0"/>
              <w:rPr>
                <w:rFonts w:ascii="ＭＳ Ｐゴシック" w:eastAsia="ＭＳ Ｐゴシック" w:hAnsi="ＭＳ Ｐゴシック"/>
              </w:rPr>
            </w:pPr>
          </w:p>
        </w:tc>
        <w:tc>
          <w:tcPr>
            <w:tcW w:w="1161" w:type="dxa"/>
          </w:tcPr>
          <w:p w14:paraId="23B354E6"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[1008]帳票年月日</w:t>
            </w:r>
          </w:p>
        </w:tc>
        <w:tc>
          <w:tcPr>
            <w:tcW w:w="2273" w:type="dxa"/>
          </w:tcPr>
          <w:p w14:paraId="31CCD22C"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経過措置</w:t>
            </w:r>
          </w:p>
        </w:tc>
        <w:tc>
          <w:tcPr>
            <w:tcW w:w="851" w:type="dxa"/>
          </w:tcPr>
          <w:p w14:paraId="19A7BAED" w14:textId="77777777" w:rsidR="00CD2AEE" w:rsidRDefault="00CD2AEE">
            <w:pPr>
              <w:snapToGrid w:val="0"/>
              <w:rPr>
                <w:rFonts w:ascii="ＭＳ Ｐゴシック" w:eastAsia="ＭＳ Ｐゴシック" w:hAnsi="ＭＳ Ｐゴシック"/>
              </w:rPr>
            </w:pPr>
          </w:p>
        </w:tc>
        <w:tc>
          <w:tcPr>
            <w:tcW w:w="1238" w:type="dxa"/>
          </w:tcPr>
          <w:p w14:paraId="52BAE0E0"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[1008]帳票年月日</w:t>
            </w:r>
          </w:p>
        </w:tc>
        <w:tc>
          <w:tcPr>
            <w:tcW w:w="2164" w:type="dxa"/>
          </w:tcPr>
          <w:p w14:paraId="6651D5DA"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経過措置</w:t>
            </w:r>
          </w:p>
        </w:tc>
      </w:tr>
      <w:tr w:rsidR="00CD2AEE" w14:paraId="6C9F8B94" w14:textId="77777777">
        <w:trPr>
          <w:trHeight w:val="315"/>
        </w:trPr>
        <w:tc>
          <w:tcPr>
            <w:tcW w:w="851" w:type="dxa"/>
          </w:tcPr>
          <w:p w14:paraId="6B2C7287"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出来高報告</w:t>
            </w:r>
          </w:p>
        </w:tc>
        <w:tc>
          <w:tcPr>
            <w:tcW w:w="1161" w:type="dxa"/>
          </w:tcPr>
          <w:p w14:paraId="2332A88B"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2022/9/20</w:t>
            </w:r>
          </w:p>
        </w:tc>
        <w:tc>
          <w:tcPr>
            <w:tcW w:w="2273" w:type="dxa"/>
          </w:tcPr>
          <w:p w14:paraId="6978ADF1"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仕入額相当額の100%</w:t>
            </w:r>
          </w:p>
        </w:tc>
        <w:tc>
          <w:tcPr>
            <w:tcW w:w="851" w:type="dxa"/>
          </w:tcPr>
          <w:p w14:paraId="55B5E166"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出来高報告</w:t>
            </w:r>
          </w:p>
        </w:tc>
        <w:tc>
          <w:tcPr>
            <w:tcW w:w="1238" w:type="dxa"/>
          </w:tcPr>
          <w:p w14:paraId="3D94E0A5"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2022/9/20</w:t>
            </w:r>
          </w:p>
        </w:tc>
        <w:tc>
          <w:tcPr>
            <w:tcW w:w="2164" w:type="dxa"/>
          </w:tcPr>
          <w:p w14:paraId="137AE493"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仕入額相当額の100%</w:t>
            </w:r>
          </w:p>
        </w:tc>
      </w:tr>
      <w:tr w:rsidR="00CD2AEE" w14:paraId="2A51C28B" w14:textId="77777777">
        <w:trPr>
          <w:trHeight w:val="315"/>
        </w:trPr>
        <w:tc>
          <w:tcPr>
            <w:tcW w:w="851" w:type="dxa"/>
          </w:tcPr>
          <w:p w14:paraId="3FBAA51A"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出来高確認</w:t>
            </w:r>
          </w:p>
        </w:tc>
        <w:tc>
          <w:tcPr>
            <w:tcW w:w="1161" w:type="dxa"/>
          </w:tcPr>
          <w:p w14:paraId="765CA57E"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2022/9/30</w:t>
            </w:r>
          </w:p>
        </w:tc>
        <w:tc>
          <w:tcPr>
            <w:tcW w:w="2273" w:type="dxa"/>
          </w:tcPr>
          <w:p w14:paraId="5B45C4D0"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仕入額相当額の100%</w:t>
            </w:r>
          </w:p>
        </w:tc>
        <w:tc>
          <w:tcPr>
            <w:tcW w:w="851" w:type="dxa"/>
          </w:tcPr>
          <w:p w14:paraId="1E9C4B16"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出来高確認</w:t>
            </w:r>
          </w:p>
        </w:tc>
        <w:tc>
          <w:tcPr>
            <w:tcW w:w="1238" w:type="dxa"/>
          </w:tcPr>
          <w:p w14:paraId="6CF95791"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2022/9/20</w:t>
            </w:r>
          </w:p>
        </w:tc>
        <w:tc>
          <w:tcPr>
            <w:tcW w:w="2164" w:type="dxa"/>
          </w:tcPr>
          <w:p w14:paraId="34A147F1"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仕入額相当額の100%</w:t>
            </w:r>
          </w:p>
        </w:tc>
      </w:tr>
      <w:tr w:rsidR="00CD2AEE" w14:paraId="480A9F37" w14:textId="77777777">
        <w:trPr>
          <w:trHeight w:val="315"/>
        </w:trPr>
        <w:tc>
          <w:tcPr>
            <w:tcW w:w="851" w:type="dxa"/>
          </w:tcPr>
          <w:p w14:paraId="1DA107BE"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請求</w:t>
            </w:r>
          </w:p>
        </w:tc>
        <w:tc>
          <w:tcPr>
            <w:tcW w:w="1161" w:type="dxa"/>
          </w:tcPr>
          <w:p w14:paraId="45B2D52C"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2022/10/1</w:t>
            </w:r>
          </w:p>
        </w:tc>
        <w:tc>
          <w:tcPr>
            <w:tcW w:w="2273" w:type="dxa"/>
          </w:tcPr>
          <w:p w14:paraId="78A8C7F5"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仕入額相当額の80%</w:t>
            </w:r>
          </w:p>
        </w:tc>
        <w:tc>
          <w:tcPr>
            <w:tcW w:w="851" w:type="dxa"/>
          </w:tcPr>
          <w:p w14:paraId="7E0BED13"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請求</w:t>
            </w:r>
          </w:p>
        </w:tc>
        <w:tc>
          <w:tcPr>
            <w:tcW w:w="1238" w:type="dxa"/>
          </w:tcPr>
          <w:p w14:paraId="2A92E179"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2022/9/20</w:t>
            </w:r>
          </w:p>
        </w:tc>
        <w:tc>
          <w:tcPr>
            <w:tcW w:w="2164" w:type="dxa"/>
          </w:tcPr>
          <w:p w14:paraId="5FE0A444"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仕入額相当額の100%</w:t>
            </w:r>
          </w:p>
        </w:tc>
      </w:tr>
      <w:tr w:rsidR="00CD2AEE" w14:paraId="73F04A9B" w14:textId="77777777">
        <w:trPr>
          <w:trHeight w:val="315"/>
        </w:trPr>
        <w:tc>
          <w:tcPr>
            <w:tcW w:w="851" w:type="dxa"/>
          </w:tcPr>
          <w:p w14:paraId="5A8AEB01"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請求</w:t>
            </w:r>
          </w:p>
          <w:p w14:paraId="1E666007"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確認</w:t>
            </w:r>
          </w:p>
        </w:tc>
        <w:tc>
          <w:tcPr>
            <w:tcW w:w="1161" w:type="dxa"/>
          </w:tcPr>
          <w:p w14:paraId="587EBE24"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2022/10/2</w:t>
            </w:r>
          </w:p>
        </w:tc>
        <w:tc>
          <w:tcPr>
            <w:tcW w:w="2273" w:type="dxa"/>
          </w:tcPr>
          <w:p w14:paraId="11513D81"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仕入額相当額の80%</w:t>
            </w:r>
          </w:p>
        </w:tc>
        <w:tc>
          <w:tcPr>
            <w:tcW w:w="851" w:type="dxa"/>
          </w:tcPr>
          <w:p w14:paraId="74B129D8"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請求</w:t>
            </w:r>
          </w:p>
          <w:p w14:paraId="4B9F3536"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確認</w:t>
            </w:r>
          </w:p>
        </w:tc>
        <w:tc>
          <w:tcPr>
            <w:tcW w:w="1238" w:type="dxa"/>
          </w:tcPr>
          <w:p w14:paraId="35C92844"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2022/9/20</w:t>
            </w:r>
          </w:p>
        </w:tc>
        <w:tc>
          <w:tcPr>
            <w:tcW w:w="2164" w:type="dxa"/>
          </w:tcPr>
          <w:p w14:paraId="011A95C5"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仕入額相当額の100%</w:t>
            </w:r>
          </w:p>
        </w:tc>
      </w:tr>
    </w:tbl>
    <w:p w14:paraId="646B044F" w14:textId="77777777" w:rsidR="00CD2AEE" w:rsidRDefault="00CD2AEE">
      <w:pPr>
        <w:snapToGrid w:val="0"/>
        <w:rPr>
          <w:rFonts w:asciiTheme="minorHAnsi" w:eastAsiaTheme="minorEastAsia" w:hAnsiTheme="minorHAnsi"/>
        </w:rPr>
      </w:pPr>
    </w:p>
    <w:p w14:paraId="78913492" w14:textId="77777777" w:rsidR="00CD2AEE" w:rsidRDefault="0035775E">
      <w:pPr>
        <w:snapToGrid w:val="0"/>
        <w:rPr>
          <w:rFonts w:asciiTheme="minorHAnsi" w:eastAsiaTheme="minorEastAsia" w:hAnsiTheme="minorHAnsi"/>
        </w:rPr>
      </w:pPr>
      <w:r>
        <w:rPr>
          <w:rFonts w:asciiTheme="minorHAnsi" w:eastAsiaTheme="minorEastAsia" w:hAnsiTheme="minorHAnsi"/>
          <w:noProof/>
        </w:rPr>
        <w:drawing>
          <wp:anchor distT="0" distB="0" distL="114300" distR="114300" simplePos="0" relativeHeight="251666432" behindDoc="0" locked="0" layoutInCell="1" allowOverlap="1">
            <wp:simplePos x="0" y="0"/>
            <wp:positionH relativeFrom="column">
              <wp:posOffset>-108585</wp:posOffset>
            </wp:positionH>
            <wp:positionV relativeFrom="paragraph">
              <wp:posOffset>255270</wp:posOffset>
            </wp:positionV>
            <wp:extent cx="5581650" cy="1723390"/>
            <wp:effectExtent l="0" t="0" r="0" b="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581650" cy="1723390"/>
                    </a:xfrm>
                    <a:prstGeom prst="rect">
                      <a:avLst/>
                    </a:prstGeom>
                    <a:noFill/>
                    <a:ln>
                      <a:noFill/>
                    </a:ln>
                  </pic:spPr>
                </pic:pic>
              </a:graphicData>
            </a:graphic>
          </wp:anchor>
        </w:drawing>
      </w:r>
      <w:r>
        <w:rPr>
          <w:rFonts w:asciiTheme="minorHAnsi" w:eastAsiaTheme="minorEastAsia" w:hAnsiTheme="minorHAnsi" w:hint="eastAsia"/>
        </w:rPr>
        <w:t>表</w:t>
      </w:r>
      <w:r>
        <w:rPr>
          <w:rFonts w:asciiTheme="minorHAnsi" w:eastAsiaTheme="minorEastAsia" w:hAnsiTheme="minorHAnsi" w:hint="eastAsia"/>
        </w:rPr>
        <w:t>2</w:t>
      </w:r>
      <w:r>
        <w:rPr>
          <w:rFonts w:asciiTheme="minorHAnsi" w:eastAsiaTheme="minorEastAsia" w:hAnsiTheme="minorHAnsi" w:hint="eastAsia"/>
        </w:rPr>
        <w:t xml:space="preserve">　免税事業者等からの課税仕入れに係る経過措置</w:t>
      </w:r>
    </w:p>
    <w:p w14:paraId="759AB820" w14:textId="77777777" w:rsidR="00CD2AEE" w:rsidRDefault="00CD2AEE">
      <w:pPr>
        <w:snapToGrid w:val="0"/>
        <w:rPr>
          <w:rFonts w:asciiTheme="minorHAnsi" w:eastAsiaTheme="minorEastAsia" w:hAnsiTheme="minorHAnsi"/>
        </w:rPr>
      </w:pPr>
    </w:p>
    <w:p w14:paraId="4B96A3D4" w14:textId="77777777" w:rsidR="00CD2AEE" w:rsidRDefault="0035775E">
      <w:pPr>
        <w:snapToGrid w:val="0"/>
        <w:rPr>
          <w:rFonts w:asciiTheme="minorHAnsi" w:eastAsiaTheme="minorEastAsia" w:hAnsiTheme="minorHAnsi"/>
        </w:rPr>
      </w:pPr>
      <w:r>
        <w:rPr>
          <w:rFonts w:asciiTheme="minorHAnsi" w:eastAsiaTheme="minorEastAsia" w:hAnsiTheme="minorHAnsi"/>
        </w:rPr>
        <w:t>｢消費税の仕入税額控除制度における適格請求書等保存方式に関するＱ＆Ａ　平成</w:t>
      </w:r>
      <w:r>
        <w:rPr>
          <w:rFonts w:asciiTheme="minorHAnsi" w:eastAsiaTheme="minorEastAsia" w:hAnsiTheme="minorHAnsi"/>
        </w:rPr>
        <w:t xml:space="preserve"> 30 </w:t>
      </w:r>
      <w:r>
        <w:rPr>
          <w:rFonts w:asciiTheme="minorHAnsi" w:eastAsiaTheme="minorEastAsia" w:hAnsiTheme="minorHAnsi"/>
        </w:rPr>
        <w:t>年６月（令和４年４月改訂）国税庁軽減税率・インボイス制度対応室国税庁､（免税事業者からの仕入れに係る経過措置）問</w:t>
      </w:r>
      <w:r>
        <w:rPr>
          <w:rFonts w:asciiTheme="minorHAnsi" w:eastAsiaTheme="minorEastAsia" w:hAnsiTheme="minorHAnsi"/>
        </w:rPr>
        <w:t>89</w:t>
      </w:r>
      <w:r>
        <w:rPr>
          <w:rFonts w:asciiTheme="minorHAnsi" w:eastAsiaTheme="minorEastAsia" w:hAnsiTheme="minorHAnsi"/>
        </w:rPr>
        <w:t>｣より抜粋｡</w:t>
      </w:r>
    </w:p>
    <w:p w14:paraId="6D17CDC3" w14:textId="77777777" w:rsidR="00CD2AEE" w:rsidRDefault="00CD2AEE">
      <w:pPr>
        <w:snapToGrid w:val="0"/>
        <w:rPr>
          <w:rFonts w:asciiTheme="minorHAnsi" w:eastAsiaTheme="minorEastAsia" w:hAnsiTheme="minorHAnsi"/>
        </w:rPr>
      </w:pPr>
    </w:p>
    <w:p w14:paraId="453D9233" w14:textId="77777777" w:rsidR="00CD2AEE" w:rsidRDefault="0035775E">
      <w:pPr>
        <w:pStyle w:val="afa"/>
        <w:numPr>
          <w:ilvl w:val="0"/>
          <w:numId w:val="1"/>
        </w:numPr>
        <w:snapToGrid w:val="0"/>
        <w:ind w:leftChars="0"/>
        <w:rPr>
          <w:rFonts w:asciiTheme="minorHAnsi" w:eastAsiaTheme="minorEastAsia" w:hAnsiTheme="minorHAnsi"/>
        </w:rPr>
      </w:pPr>
      <w:r>
        <w:rPr>
          <w:rFonts w:asciiTheme="minorHAnsi" w:eastAsiaTheme="minorEastAsia" w:hAnsiTheme="minorHAnsi"/>
        </w:rPr>
        <w:t>改訂内容</w:t>
      </w:r>
    </w:p>
    <w:p w14:paraId="661E78C7" w14:textId="77777777" w:rsidR="00CD2AEE" w:rsidRDefault="0035775E">
      <w:pPr>
        <w:pStyle w:val="afa"/>
        <w:numPr>
          <w:ilvl w:val="0"/>
          <w:numId w:val="2"/>
        </w:numPr>
        <w:snapToGrid w:val="0"/>
        <w:ind w:leftChars="0" w:left="426"/>
        <w:rPr>
          <w:rFonts w:asciiTheme="minorHAnsi" w:eastAsiaTheme="minorEastAsia" w:hAnsiTheme="minorHAnsi"/>
        </w:rPr>
      </w:pPr>
      <w:r>
        <w:rPr>
          <w:rFonts w:asciiTheme="minorHAnsi" w:eastAsiaTheme="minorEastAsia" w:hAnsiTheme="minorHAnsi"/>
        </w:rPr>
        <w:t>定義の改訂</w:t>
      </w:r>
    </w:p>
    <w:p w14:paraId="3A0C6AB9" w14:textId="77777777" w:rsidR="00CD2AEE" w:rsidRDefault="00CD2AEE">
      <w:pPr>
        <w:widowControl/>
        <w:snapToGrid w:val="0"/>
        <w:jc w:val="left"/>
        <w:rPr>
          <w:rFonts w:asciiTheme="minorHAnsi" w:eastAsiaTheme="minorEastAsia" w:hAnsiTheme="minorHAnsi"/>
          <w:color w:val="000000"/>
        </w:rPr>
      </w:pPr>
    </w:p>
    <w:p w14:paraId="0966FB6D" w14:textId="77777777" w:rsidR="00CD2AEE" w:rsidRDefault="0035775E">
      <w:pPr>
        <w:widowControl/>
        <w:snapToGrid w:val="0"/>
        <w:jc w:val="left"/>
        <w:rPr>
          <w:rFonts w:asciiTheme="minorHAnsi" w:eastAsiaTheme="minorEastAsia" w:hAnsiTheme="minorHAnsi"/>
          <w:color w:val="000000"/>
          <w:bdr w:val="single" w:sz="4" w:space="0" w:color="auto"/>
          <w:shd w:val="clear" w:color="auto" w:fill="DAEEF3" w:themeFill="accent5" w:themeFillTint="33"/>
        </w:rPr>
      </w:pPr>
      <w:r>
        <w:rPr>
          <w:rFonts w:asciiTheme="minorHAnsi" w:eastAsiaTheme="minorEastAsia" w:hAnsiTheme="minorHAnsi"/>
          <w:color w:val="000000"/>
          <w:bdr w:val="single" w:sz="4" w:space="0" w:color="auto"/>
          <w:shd w:val="clear" w:color="auto" w:fill="DAEEF3" w:themeFill="accent5" w:themeFillTint="33"/>
        </w:rPr>
        <w:t>変更前</w:t>
      </w:r>
    </w:p>
    <w:p w14:paraId="4EC82B43"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hint="eastAsia"/>
          <w:color w:val="000000" w:themeColor="text1"/>
        </w:rPr>
        <w:t>----------</w:t>
      </w:r>
      <w:r>
        <w:rPr>
          <w:rFonts w:asciiTheme="minorHAnsi" w:eastAsiaTheme="minorEastAsia" w:hAnsiTheme="minorHAnsi" w:hint="eastAsia"/>
          <w:color w:val="000000" w:themeColor="text1"/>
        </w:rPr>
        <w:t>開始</w:t>
      </w:r>
      <w:r>
        <w:rPr>
          <w:rFonts w:asciiTheme="minorHAnsi" w:eastAsiaTheme="minorEastAsia" w:hAnsiTheme="minorHAnsi" w:hint="eastAsia"/>
          <w:color w:val="000000" w:themeColor="text1"/>
        </w:rPr>
        <w:t>----------</w:t>
      </w:r>
    </w:p>
    <w:p w14:paraId="703078B0"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color w:val="000000" w:themeColor="text1"/>
        </w:rPr>
        <w:t xml:space="preserve">＜本文＞　</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02"/>
      </w:tblGrid>
      <w:tr w:rsidR="00CD2AEE" w14:paraId="66CF9EDA" w14:textId="77777777">
        <w:trPr>
          <w:cantSplit/>
        </w:trPr>
        <w:tc>
          <w:tcPr>
            <w:tcW w:w="8702" w:type="dxa"/>
          </w:tcPr>
          <w:p w14:paraId="0E92DF7E"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color w:val="000000" w:themeColor="text1"/>
              </w:rPr>
              <w:t>[1008]</w:t>
            </w:r>
            <w:r>
              <w:rPr>
                <w:rFonts w:asciiTheme="minorHAnsi" w:eastAsiaTheme="minorEastAsia" w:hAnsiTheme="minorHAnsi"/>
                <w:color w:val="000000" w:themeColor="text1"/>
              </w:rPr>
              <w:t>帳票年月日</w:t>
            </w:r>
          </w:p>
          <w:p w14:paraId="33949973"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color w:val="000000" w:themeColor="text1"/>
              </w:rPr>
              <w:t xml:space="preserve">　帳票に記載する年月日。例として、見積依頼メッセージにおいては見積を依頼した年月日を、見積回答メッセージにおいては見積を回答した年月日を示す。</w:t>
            </w:r>
          </w:p>
        </w:tc>
      </w:tr>
    </w:tbl>
    <w:p w14:paraId="460DF560" w14:textId="77777777" w:rsidR="00CD2AEE" w:rsidRDefault="00CD2AEE">
      <w:pPr>
        <w:snapToGrid w:val="0"/>
        <w:ind w:left="199" w:hanging="199"/>
        <w:rPr>
          <w:rFonts w:asciiTheme="minorHAnsi" w:eastAsiaTheme="minorEastAsia" w:hAnsiTheme="minorHAnsi"/>
          <w:color w:val="000000" w:themeColor="text1"/>
        </w:rPr>
      </w:pPr>
    </w:p>
    <w:p w14:paraId="208B3819" w14:textId="77777777" w:rsidR="00CD2AEE" w:rsidRDefault="0035775E">
      <w:pPr>
        <w:snapToGrid w:val="0"/>
        <w:ind w:left="199" w:hanging="199"/>
        <w:rPr>
          <w:rFonts w:asciiTheme="minorHAnsi" w:eastAsiaTheme="minorEastAsia" w:hAnsiTheme="minorHAnsi"/>
          <w:color w:val="000000" w:themeColor="text1"/>
          <w:bdr w:val="single" w:sz="4" w:space="0" w:color="auto"/>
          <w:shd w:val="clear" w:color="auto" w:fill="F2DBDB" w:themeFill="accent2" w:themeFillTint="33"/>
        </w:rPr>
      </w:pPr>
      <w:r>
        <w:rPr>
          <w:rFonts w:asciiTheme="minorHAnsi" w:eastAsiaTheme="minorEastAsia" w:hAnsiTheme="minorHAnsi" w:hint="eastAsia"/>
          <w:color w:val="000000" w:themeColor="text1"/>
          <w:bdr w:val="single" w:sz="4" w:space="0" w:color="auto"/>
          <w:shd w:val="clear" w:color="auto" w:fill="F2DBDB" w:themeFill="accent2" w:themeFillTint="33"/>
        </w:rPr>
        <w:t>変更後</w:t>
      </w:r>
    </w:p>
    <w:p w14:paraId="17F3D0DB"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color w:val="000000" w:themeColor="text1"/>
        </w:rPr>
        <w:t xml:space="preserve">＜本文＞　</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02"/>
      </w:tblGrid>
      <w:tr w:rsidR="00CD2AEE" w14:paraId="01173981" w14:textId="77777777">
        <w:trPr>
          <w:cantSplit/>
        </w:trPr>
        <w:tc>
          <w:tcPr>
            <w:tcW w:w="8702" w:type="dxa"/>
          </w:tcPr>
          <w:p w14:paraId="7FA016C1"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color w:val="000000" w:themeColor="text1"/>
              </w:rPr>
              <w:t>[1008]</w:t>
            </w:r>
            <w:r>
              <w:rPr>
                <w:rFonts w:asciiTheme="minorHAnsi" w:eastAsiaTheme="minorEastAsia" w:hAnsiTheme="minorHAnsi"/>
                <w:color w:val="000000" w:themeColor="text1"/>
              </w:rPr>
              <w:t>帳票年月日</w:t>
            </w:r>
          </w:p>
          <w:p w14:paraId="3B95E8F8"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color w:val="000000" w:themeColor="text1"/>
              </w:rPr>
              <w:t xml:space="preserve">　帳票に記載する年月日。</w:t>
            </w:r>
            <w:r>
              <w:rPr>
                <w:rFonts w:asciiTheme="minorHAnsi" w:eastAsiaTheme="minorEastAsia" w:hAnsiTheme="minorHAnsi"/>
                <w:strike/>
                <w:color w:val="FF0000"/>
              </w:rPr>
              <w:t>例として、見積依頼メッセージにおいては見積を依頼した年月日を、見積回答メッセージにおいては見積を回答した年月日を示す。</w:t>
            </w:r>
          </w:p>
        </w:tc>
      </w:tr>
    </w:tbl>
    <w:p w14:paraId="7305C14F" w14:textId="77777777" w:rsidR="00CD2AEE" w:rsidRDefault="00CD2AEE">
      <w:pPr>
        <w:snapToGrid w:val="0"/>
        <w:rPr>
          <w:rFonts w:asciiTheme="minorHAnsi" w:eastAsiaTheme="minorEastAsia" w:hAnsiTheme="minorHAnsi"/>
          <w:color w:val="000000" w:themeColor="text1"/>
        </w:rPr>
      </w:pPr>
    </w:p>
    <w:p w14:paraId="3ED5DD6D" w14:textId="77777777" w:rsidR="00CD2AEE" w:rsidRDefault="00CD2AEE">
      <w:pPr>
        <w:snapToGrid w:val="0"/>
        <w:rPr>
          <w:rFonts w:asciiTheme="minorHAnsi" w:eastAsiaTheme="minorEastAsia" w:hAnsiTheme="minorHAnsi"/>
          <w:color w:val="000000" w:themeColor="text1"/>
        </w:rPr>
      </w:pPr>
    </w:p>
    <w:p w14:paraId="2D9C6901" w14:textId="77777777" w:rsidR="00CD2AEE" w:rsidRDefault="0035775E">
      <w:pPr>
        <w:pStyle w:val="afa"/>
        <w:numPr>
          <w:ilvl w:val="0"/>
          <w:numId w:val="2"/>
        </w:numPr>
        <w:snapToGrid w:val="0"/>
        <w:ind w:leftChars="0" w:left="426"/>
        <w:rPr>
          <w:rFonts w:asciiTheme="minorHAnsi" w:eastAsiaTheme="minorEastAsia" w:hAnsiTheme="minorHAnsi"/>
        </w:rPr>
      </w:pPr>
      <w:r>
        <w:rPr>
          <w:rFonts w:asciiTheme="minorHAnsi" w:eastAsiaTheme="minorEastAsia" w:hAnsiTheme="minorHAnsi"/>
        </w:rPr>
        <w:lastRenderedPageBreak/>
        <w:t>運用の詳細の</w:t>
      </w:r>
      <w:r>
        <w:rPr>
          <w:rFonts w:asciiTheme="minorHAnsi" w:eastAsiaTheme="minorEastAsia" w:hAnsiTheme="minorHAnsi" w:hint="eastAsia"/>
        </w:rPr>
        <w:t>改訂</w:t>
      </w:r>
    </w:p>
    <w:p w14:paraId="64750D00" w14:textId="77777777" w:rsidR="00CD2AEE" w:rsidRDefault="00CD2AEE">
      <w:pPr>
        <w:pStyle w:val="afa"/>
        <w:snapToGrid w:val="0"/>
        <w:ind w:leftChars="0" w:left="426"/>
        <w:rPr>
          <w:rFonts w:asciiTheme="minorHAnsi" w:eastAsiaTheme="minorEastAsia" w:hAnsiTheme="minorHAnsi"/>
        </w:rPr>
      </w:pPr>
    </w:p>
    <w:p w14:paraId="79809755" w14:textId="77777777" w:rsidR="00CD2AEE" w:rsidRDefault="0035775E">
      <w:pPr>
        <w:pStyle w:val="afa"/>
        <w:numPr>
          <w:ilvl w:val="0"/>
          <w:numId w:val="3"/>
        </w:numPr>
        <w:snapToGrid w:val="0"/>
        <w:ind w:leftChars="0" w:left="567"/>
        <w:rPr>
          <w:rFonts w:asciiTheme="minorHAnsi" w:eastAsiaTheme="minorEastAsia" w:hAnsiTheme="minorHAnsi"/>
        </w:rPr>
      </w:pPr>
      <w:r>
        <w:rPr>
          <w:rFonts w:asciiTheme="minorHAnsi" w:eastAsiaTheme="minorEastAsia" w:hAnsiTheme="minorHAnsi"/>
        </w:rPr>
        <w:t>運用の詳細</w:t>
      </w:r>
      <w:r>
        <w:rPr>
          <w:rFonts w:asciiTheme="minorHAnsi" w:eastAsiaTheme="minorEastAsia" w:hAnsiTheme="minorHAnsi" w:hint="eastAsia"/>
        </w:rPr>
        <w:t>の全体ルール</w:t>
      </w:r>
    </w:p>
    <w:p w14:paraId="553A8C04" w14:textId="77777777" w:rsidR="00CD2AEE" w:rsidRDefault="0035775E">
      <w:pPr>
        <w:snapToGrid w:val="0"/>
        <w:ind w:left="567"/>
        <w:rPr>
          <w:rFonts w:asciiTheme="minorHAnsi" w:eastAsiaTheme="minorEastAsia" w:hAnsiTheme="minorHAnsi"/>
        </w:rPr>
      </w:pPr>
      <w:r>
        <w:rPr>
          <w:rFonts w:asciiTheme="minorHAnsi" w:eastAsiaTheme="minorEastAsia" w:hAnsiTheme="minorHAnsi" w:hint="eastAsia"/>
        </w:rPr>
        <w:t>以下の全体ルール､｢</w:t>
      </w:r>
      <w:r>
        <w:rPr>
          <w:rFonts w:hint="eastAsia"/>
        </w:rPr>
        <w:t>・年は西暦</w:t>
      </w:r>
      <w:r>
        <w:rPr>
          <w:rFonts w:hint="eastAsia"/>
        </w:rPr>
        <w:t>4</w:t>
      </w:r>
      <w:r>
        <w:rPr>
          <w:rFonts w:hint="eastAsia"/>
        </w:rPr>
        <w:t>桁を使用する。</w:t>
      </w:r>
      <w:r>
        <w:rPr>
          <w:rFonts w:asciiTheme="minorHAnsi" w:eastAsiaTheme="minorEastAsia" w:hAnsiTheme="minorHAnsi" w:hint="eastAsia"/>
        </w:rPr>
        <w:t>｣から</w:t>
      </w:r>
      <w:r w:rsidRPr="0035775E">
        <w:rPr>
          <w:rFonts w:asciiTheme="minorHAnsi" w:eastAsiaTheme="minorEastAsia" w:hAnsiTheme="minorHAnsi" w:hint="eastAsia"/>
        </w:rPr>
        <w:t>｢</w:t>
      </w:r>
      <w:r w:rsidRPr="0035775E">
        <w:rPr>
          <w:rFonts w:hint="eastAsia"/>
        </w:rPr>
        <w:t>【例】</w:t>
      </w:r>
      <w:r w:rsidRPr="0035775E">
        <w:t>20210601</w:t>
      </w:r>
      <w:r w:rsidRPr="0035775E">
        <w:rPr>
          <w:rFonts w:asciiTheme="minorHAnsi" w:eastAsiaTheme="minorEastAsia" w:hAnsiTheme="minorHAnsi" w:hint="eastAsia"/>
        </w:rPr>
        <w:t>｣ま</w:t>
      </w:r>
      <w:r>
        <w:rPr>
          <w:rFonts w:asciiTheme="minorHAnsi" w:eastAsiaTheme="minorEastAsia" w:hAnsiTheme="minorHAnsi" w:hint="eastAsia"/>
        </w:rPr>
        <w:t>では､</w:t>
      </w:r>
      <w:r>
        <w:rPr>
          <w:rFonts w:asciiTheme="minorHAnsi" w:eastAsiaTheme="minorEastAsia" w:hAnsiTheme="minorHAnsi"/>
        </w:rPr>
        <w:t>改訂は不要｡</w:t>
      </w:r>
    </w:p>
    <w:p w14:paraId="421A6446" w14:textId="77777777" w:rsidR="00CD2AEE" w:rsidRDefault="00CD2AEE">
      <w:pPr>
        <w:snapToGrid w:val="0"/>
        <w:ind w:left="113" w:hanging="113"/>
      </w:pPr>
    </w:p>
    <w:p w14:paraId="09859DB6" w14:textId="77777777" w:rsidR="00CD2AEE" w:rsidRDefault="0035775E">
      <w:pPr>
        <w:snapToGrid w:val="0"/>
        <w:ind w:left="567" w:hanging="113"/>
        <w:rPr>
          <w:ins w:id="1" w:author="CTI" w:date="2021-06-07T14:26:00Z"/>
        </w:rPr>
      </w:pPr>
      <w:r>
        <w:rPr>
          <w:rFonts w:hint="eastAsia"/>
        </w:rPr>
        <w:t>・年は西暦</w:t>
      </w:r>
      <w:r>
        <w:rPr>
          <w:rFonts w:hint="eastAsia"/>
        </w:rPr>
        <w:t>4</w:t>
      </w:r>
      <w:r>
        <w:rPr>
          <w:rFonts w:hint="eastAsia"/>
        </w:rPr>
        <w:t>桁を使用する。</w:t>
      </w:r>
    </w:p>
    <w:p w14:paraId="65FFFF25" w14:textId="77777777" w:rsidR="00CD2AEE" w:rsidRDefault="0035775E">
      <w:pPr>
        <w:snapToGrid w:val="0"/>
        <w:ind w:left="567" w:hanging="113"/>
        <w:rPr>
          <w:ins w:id="2" w:author="CTI" w:date="2021-06-07T14:26:00Z"/>
        </w:rPr>
      </w:pPr>
      <w:ins w:id="3" w:author="CTI" w:date="2021-06-07T14:26:00Z">
        <w:r>
          <w:rPr>
            <w:rFonts w:hint="eastAsia"/>
          </w:rPr>
          <w:t>・</w:t>
        </w:r>
        <w:r>
          <w:t>YYYYMMDD</w:t>
        </w:r>
        <w:r>
          <w:rPr>
            <w:rFonts w:hint="eastAsia"/>
          </w:rPr>
          <w:t>フォーマットを使用する。</w:t>
        </w:r>
      </w:ins>
    </w:p>
    <w:p w14:paraId="28EC18D7" w14:textId="77777777" w:rsidR="00CD2AEE" w:rsidRPr="0035775E" w:rsidRDefault="0035775E">
      <w:pPr>
        <w:tabs>
          <w:tab w:val="left" w:pos="1701"/>
        </w:tabs>
        <w:snapToGrid w:val="0"/>
        <w:ind w:leftChars="405" w:left="850"/>
        <w:rPr>
          <w:ins w:id="4" w:author="CTI" w:date="2021-06-07T14:26:00Z"/>
        </w:rPr>
      </w:pPr>
      <w:ins w:id="5" w:author="CTI" w:date="2021-06-07T14:26:00Z">
        <w:r>
          <w:t>YY</w:t>
        </w:r>
        <w:r w:rsidRPr="0035775E">
          <w:t>YY:</w:t>
        </w:r>
        <w:r w:rsidRPr="0035775E">
          <w:tab/>
        </w:r>
        <w:r w:rsidRPr="0035775E">
          <w:rPr>
            <w:rFonts w:hint="eastAsia"/>
          </w:rPr>
          <w:t>西暦年</w:t>
        </w:r>
        <w:r w:rsidRPr="0035775E">
          <w:t>4</w:t>
        </w:r>
        <w:r w:rsidRPr="0035775E">
          <w:rPr>
            <w:rFonts w:hint="eastAsia"/>
          </w:rPr>
          <w:t>桁</w:t>
        </w:r>
      </w:ins>
    </w:p>
    <w:p w14:paraId="0481C740" w14:textId="77777777" w:rsidR="00CD2AEE" w:rsidRPr="0035775E" w:rsidRDefault="0035775E">
      <w:pPr>
        <w:tabs>
          <w:tab w:val="left" w:pos="1701"/>
        </w:tabs>
        <w:snapToGrid w:val="0"/>
        <w:ind w:leftChars="405" w:left="850"/>
        <w:rPr>
          <w:ins w:id="6" w:author="CTI" w:date="2021-06-07T14:26:00Z"/>
        </w:rPr>
      </w:pPr>
      <w:ins w:id="7" w:author="CTI" w:date="2021-06-07T14:26:00Z">
        <w:r w:rsidRPr="0035775E">
          <w:t>MM:</w:t>
        </w:r>
        <w:r w:rsidRPr="0035775E">
          <w:tab/>
        </w:r>
        <w:r w:rsidRPr="0035775E">
          <w:rPr>
            <w:rFonts w:hint="eastAsia"/>
          </w:rPr>
          <w:t>月</w:t>
        </w:r>
        <w:r w:rsidRPr="0035775E">
          <w:t>2</w:t>
        </w:r>
        <w:r w:rsidRPr="0035775E">
          <w:rPr>
            <w:rFonts w:hint="eastAsia"/>
          </w:rPr>
          <w:t>桁</w:t>
        </w:r>
      </w:ins>
    </w:p>
    <w:p w14:paraId="01C59F3F" w14:textId="77777777" w:rsidR="00CD2AEE" w:rsidRPr="0035775E" w:rsidRDefault="0035775E">
      <w:pPr>
        <w:tabs>
          <w:tab w:val="left" w:pos="1701"/>
        </w:tabs>
        <w:snapToGrid w:val="0"/>
        <w:ind w:leftChars="405" w:left="850"/>
        <w:rPr>
          <w:ins w:id="8" w:author="CTI" w:date="2021-06-07T14:26:00Z"/>
        </w:rPr>
      </w:pPr>
      <w:ins w:id="9" w:author="CTI" w:date="2021-06-07T14:26:00Z">
        <w:r w:rsidRPr="0035775E">
          <w:t>DD:</w:t>
        </w:r>
        <w:r w:rsidRPr="0035775E">
          <w:tab/>
        </w:r>
        <w:r w:rsidRPr="0035775E">
          <w:rPr>
            <w:rFonts w:hint="eastAsia"/>
          </w:rPr>
          <w:t>日</w:t>
        </w:r>
        <w:r w:rsidRPr="0035775E">
          <w:t>2</w:t>
        </w:r>
        <w:r w:rsidRPr="0035775E">
          <w:rPr>
            <w:rFonts w:hint="eastAsia"/>
          </w:rPr>
          <w:t>桁</w:t>
        </w:r>
      </w:ins>
    </w:p>
    <w:p w14:paraId="157AE1D2" w14:textId="77777777" w:rsidR="00CD2AEE" w:rsidRPr="0035775E" w:rsidRDefault="0035775E">
      <w:pPr>
        <w:snapToGrid w:val="0"/>
        <w:ind w:left="567" w:hanging="113"/>
      </w:pPr>
      <w:r w:rsidRPr="0035775E">
        <w:rPr>
          <w:rFonts w:hint="eastAsia"/>
        </w:rPr>
        <w:t>【例】</w:t>
      </w:r>
      <w:r w:rsidRPr="0035775E">
        <w:t>20210601</w:t>
      </w:r>
    </w:p>
    <w:p w14:paraId="2635F608" w14:textId="77777777" w:rsidR="00CD2AEE" w:rsidRDefault="00CD2AEE">
      <w:pPr>
        <w:pStyle w:val="afa"/>
        <w:snapToGrid w:val="0"/>
        <w:ind w:leftChars="0" w:left="426"/>
        <w:rPr>
          <w:rFonts w:asciiTheme="minorHAnsi" w:eastAsiaTheme="minorEastAsia" w:hAnsiTheme="minorHAnsi"/>
        </w:rPr>
      </w:pPr>
    </w:p>
    <w:p w14:paraId="7F2C58FC" w14:textId="5D0AD9B9" w:rsidR="00CD2AEE" w:rsidRDefault="0035775E">
      <w:pPr>
        <w:pStyle w:val="afa"/>
        <w:numPr>
          <w:ilvl w:val="0"/>
          <w:numId w:val="3"/>
        </w:numPr>
        <w:snapToGrid w:val="0"/>
        <w:ind w:leftChars="0" w:left="567"/>
        <w:rPr>
          <w:rFonts w:asciiTheme="minorHAnsi" w:eastAsiaTheme="minorEastAsia" w:hAnsiTheme="minorHAnsi"/>
        </w:rPr>
      </w:pPr>
      <w:r>
        <w:rPr>
          <w:rFonts w:asciiTheme="minorHAnsi" w:eastAsiaTheme="minorEastAsia" w:hAnsiTheme="minorHAnsi" w:hint="eastAsia"/>
          <w:sz w:val="22"/>
          <w:szCs w:val="22"/>
        </w:rPr>
        <w:t>｢■</w:t>
      </w:r>
      <w:r>
        <w:rPr>
          <w:rFonts w:ascii="ＭＳ Ｐゴシック" w:hAnsi="ＭＳ Ｐゴシック" w:hint="eastAsia"/>
          <w:sz w:val="22"/>
          <w:szCs w:val="22"/>
        </w:rPr>
        <w:t>B.</w:t>
      </w:r>
      <w:ins w:id="10" w:author="CTI" w:date="2021-06-07T16:22:00Z">
        <w:r>
          <w:rPr>
            <w:rFonts w:ascii="ＭＳ Ｐゴシック" w:hAnsi="ＭＳ Ｐゴシック" w:hint="eastAsia"/>
            <w:sz w:val="22"/>
            <w:szCs w:val="22"/>
          </w:rPr>
          <w:t>Ⅱ</w:t>
        </w:r>
      </w:ins>
      <w:del w:id="11" w:author="CTI" w:date="2021-06-07T16:20:00Z">
        <w:r>
          <w:rPr>
            <w:rFonts w:ascii="ＭＳ Ｐゴシック" w:hAnsi="ＭＳ Ｐゴシック" w:hint="eastAsia"/>
            <w:sz w:val="22"/>
            <w:szCs w:val="22"/>
          </w:rPr>
          <w:delText>Ⅱ</w:delText>
        </w:r>
      </w:del>
      <w:del w:id="12" w:author="CTI" w:date="2021-06-07T16:22:00Z">
        <w:r>
          <w:rPr>
            <w:rFonts w:ascii="ＭＳ Ｐゴシック" w:hAnsi="ＭＳ Ｐゴシック" w:hint="eastAsia"/>
            <w:sz w:val="22"/>
            <w:szCs w:val="22"/>
          </w:rPr>
          <w:delText>.</w:delText>
        </w:r>
      </w:del>
      <w:del w:id="13" w:author="CTI" w:date="2021-06-07T16:21:00Z">
        <w:r>
          <w:rPr>
            <w:rFonts w:ascii="ＭＳ Ｐゴシック" w:hAnsi="ＭＳ Ｐゴシック" w:hint="eastAsia"/>
            <w:sz w:val="22"/>
            <w:szCs w:val="22"/>
          </w:rPr>
          <w:delText>建築見積</w:delText>
        </w:r>
      </w:del>
      <w:ins w:id="14" w:author="CTI" w:date="2021-06-07T16:22:00Z">
        <w:r>
          <w:rPr>
            <w:rFonts w:ascii="ＭＳ Ｐゴシック" w:hAnsi="ＭＳ Ｐゴシック" w:hint="eastAsia"/>
            <w:sz w:val="22"/>
            <w:szCs w:val="22"/>
          </w:rPr>
          <w:t>建築見積</w:t>
        </w:r>
      </w:ins>
      <w:r>
        <w:rPr>
          <w:rFonts w:ascii="ＭＳ Ｐゴシック" w:hAnsi="ＭＳ Ｐゴシック" w:hint="eastAsia"/>
          <w:sz w:val="22"/>
          <w:szCs w:val="22"/>
        </w:rPr>
        <w:t>｣､｢</w:t>
      </w:r>
      <w:r>
        <w:rPr>
          <w:rFonts w:asciiTheme="minorHAnsi" w:eastAsiaTheme="minorEastAsia" w:hAnsiTheme="minorHAnsi" w:hint="eastAsia"/>
          <w:sz w:val="22"/>
          <w:szCs w:val="22"/>
        </w:rPr>
        <w:t>■</w:t>
      </w:r>
      <w:r>
        <w:rPr>
          <w:rFonts w:ascii="ＭＳ Ｐゴシック" w:eastAsia="ＭＳ Ｐゴシック" w:hAnsi="ＭＳ Ｐゴシック" w:hint="eastAsia"/>
          <w:sz w:val="22"/>
          <w:szCs w:val="22"/>
        </w:rPr>
        <w:t>B.Ⅲ.設備見積</w:t>
      </w:r>
      <w:r>
        <w:rPr>
          <w:rFonts w:ascii="ＭＳ Ｐゴシック" w:hAnsi="ＭＳ Ｐゴシック" w:hint="eastAsia"/>
          <w:sz w:val="22"/>
          <w:szCs w:val="22"/>
        </w:rPr>
        <w:t>｣､｢</w:t>
      </w:r>
      <w:r>
        <w:rPr>
          <w:rFonts w:asciiTheme="minorHAnsi" w:eastAsiaTheme="minorEastAsia" w:hAnsiTheme="minorHAnsi" w:hint="eastAsia"/>
          <w:sz w:val="22"/>
          <w:szCs w:val="22"/>
        </w:rPr>
        <w:t>■</w:t>
      </w:r>
      <w:r>
        <w:rPr>
          <w:rFonts w:ascii="ＭＳ Ｐゴシック" w:eastAsia="ＭＳ Ｐゴシック" w:hAnsi="ＭＳ Ｐゴシック" w:hint="eastAsia"/>
        </w:rPr>
        <w:t>B..Ⅳ.設備機器見積</w:t>
      </w:r>
      <w:r>
        <w:rPr>
          <w:rFonts w:ascii="ＭＳ Ｐゴシック" w:hAnsi="ＭＳ Ｐゴシック" w:hint="eastAsia"/>
          <w:sz w:val="22"/>
          <w:szCs w:val="22"/>
        </w:rPr>
        <w:t>｣､｢■</w:t>
      </w:r>
      <w:r>
        <w:rPr>
          <w:rFonts w:ascii="ＭＳ Ｐゴシック" w:hAnsi="ＭＳ Ｐゴシック" w:hint="eastAsia"/>
          <w:sz w:val="22"/>
          <w:szCs w:val="22"/>
        </w:rPr>
        <w:t>B..</w:t>
      </w:r>
      <w:ins w:id="15" w:author="CTI" w:date="2021-06-17T18:08:00Z">
        <w:r>
          <w:rPr>
            <w:rFonts w:ascii="ＭＳ Ｐゴシック" w:hAnsi="ＭＳ Ｐゴシック" w:hint="eastAsia"/>
            <w:sz w:val="22"/>
            <w:szCs w:val="22"/>
          </w:rPr>
          <w:t>Ⅴ</w:t>
        </w:r>
        <w:r>
          <w:rPr>
            <w:rFonts w:ascii="ＭＳ Ｐゴシック" w:hAnsi="ＭＳ Ｐゴシック" w:hint="eastAsia"/>
            <w:sz w:val="22"/>
            <w:szCs w:val="22"/>
          </w:rPr>
          <w:t>.</w:t>
        </w:r>
      </w:ins>
      <w:r>
        <w:rPr>
          <w:rFonts w:ascii="ＭＳ Ｐゴシック" w:hAnsi="ＭＳ Ｐゴシック" w:hint="eastAsia"/>
          <w:sz w:val="22"/>
          <w:szCs w:val="22"/>
        </w:rPr>
        <w:t>購買見積｣､｢</w:t>
      </w:r>
      <w:r>
        <w:rPr>
          <w:rFonts w:ascii="ＭＳ Ｐゴシック" w:eastAsia="ＭＳ Ｐゴシック" w:hAnsi="ＭＳ Ｐゴシック" w:hint="eastAsia"/>
        </w:rPr>
        <w:t>■B.Ⅵ.注文</w:t>
      </w:r>
      <w:r>
        <w:rPr>
          <w:rFonts w:ascii="ＭＳ Ｐゴシック" w:hAnsi="ＭＳ Ｐゴシック" w:hint="eastAsia"/>
          <w:sz w:val="22"/>
          <w:szCs w:val="22"/>
        </w:rPr>
        <w:t>｣､｢</w:t>
      </w:r>
      <w:r>
        <w:rPr>
          <w:rFonts w:asciiTheme="minorHAnsi" w:eastAsiaTheme="minorEastAsia" w:hAnsiTheme="minorHAnsi" w:hint="eastAsia"/>
          <w:sz w:val="22"/>
          <w:szCs w:val="22"/>
        </w:rPr>
        <w:t>■</w:t>
      </w:r>
      <w:r w:rsidRPr="0035775E">
        <w:rPr>
          <w:rFonts w:asciiTheme="minorHAnsi" w:eastAsiaTheme="minorEastAsia" w:hAnsiTheme="minorHAnsi"/>
          <w:sz w:val="22"/>
          <w:szCs w:val="22"/>
        </w:rPr>
        <w:t>B.</w:t>
      </w:r>
      <w:r w:rsidRPr="0035775E">
        <w:rPr>
          <w:rFonts w:ascii="ＭＳ 明朝" w:hAnsi="ＭＳ 明朝" w:cs="ＭＳ 明朝" w:hint="eastAsia"/>
          <w:sz w:val="22"/>
          <w:szCs w:val="22"/>
        </w:rPr>
        <w:t>Ⅶ</w:t>
      </w:r>
      <w:r w:rsidRPr="0035775E">
        <w:rPr>
          <w:rFonts w:asciiTheme="minorHAnsi" w:eastAsiaTheme="minorEastAsia" w:hAnsiTheme="minorHAnsi"/>
          <w:sz w:val="22"/>
          <w:szCs w:val="22"/>
        </w:rPr>
        <w:t>.</w:t>
      </w:r>
      <w:r w:rsidRPr="0035775E">
        <w:rPr>
          <w:rFonts w:asciiTheme="minorHAnsi" w:eastAsiaTheme="minorEastAsia" w:hAnsiTheme="minorHAnsi"/>
          <w:sz w:val="22"/>
          <w:szCs w:val="22"/>
        </w:rPr>
        <w:t>出来高・請求・立替金・契約打切</w:t>
      </w:r>
      <w:r>
        <w:rPr>
          <w:rFonts w:ascii="ＭＳ Ｐゴシック" w:hAnsi="ＭＳ Ｐゴシック" w:hint="eastAsia"/>
          <w:sz w:val="22"/>
          <w:szCs w:val="22"/>
        </w:rPr>
        <w:t>｣､｢■</w:t>
      </w:r>
      <w:r>
        <w:rPr>
          <w:rFonts w:ascii="ＭＳ Ｐゴシック" w:hAnsi="ＭＳ Ｐゴシック" w:hint="eastAsia"/>
          <w:sz w:val="22"/>
          <w:szCs w:val="22"/>
        </w:rPr>
        <w:t>B..</w:t>
      </w:r>
      <w:r>
        <w:rPr>
          <w:rFonts w:ascii="ＭＳ Ｐゴシック" w:hAnsi="ＭＳ Ｐゴシック" w:hint="eastAsia"/>
          <w:sz w:val="22"/>
          <w:szCs w:val="22"/>
        </w:rPr>
        <w:t>Ⅷ</w:t>
      </w:r>
      <w:r>
        <w:rPr>
          <w:rFonts w:ascii="ＭＳ Ｐゴシック" w:hAnsi="ＭＳ Ｐゴシック" w:hint="eastAsia"/>
          <w:sz w:val="22"/>
          <w:szCs w:val="22"/>
        </w:rPr>
        <w:t>..</w:t>
      </w:r>
      <w:r>
        <w:rPr>
          <w:rFonts w:ascii="ＭＳ Ｐゴシック" w:hAnsi="ＭＳ Ｐゴシック" w:hint="eastAsia"/>
          <w:sz w:val="22"/>
          <w:szCs w:val="22"/>
        </w:rPr>
        <w:t>支払通知｣､｢</w:t>
      </w:r>
      <w:r>
        <w:rPr>
          <w:rFonts w:asciiTheme="minorEastAsia" w:eastAsiaTheme="minorEastAsia" w:hAnsiTheme="minorEastAsia" w:hint="eastAsia"/>
        </w:rPr>
        <w:t>■</w:t>
      </w:r>
      <w:r w:rsidRPr="0035775E">
        <w:rPr>
          <w:rFonts w:asciiTheme="minorHAnsi" w:eastAsiaTheme="minorEastAsia" w:hAnsiTheme="minorHAnsi"/>
          <w:sz w:val="22"/>
          <w:szCs w:val="22"/>
        </w:rPr>
        <w:t>B.</w:t>
      </w:r>
      <w:r w:rsidRPr="0035775E">
        <w:rPr>
          <w:rFonts w:asciiTheme="minorHAnsi" w:eastAsiaTheme="minorEastAsia" w:hAnsiTheme="minorHAnsi" w:cs="ＭＳ 明朝"/>
          <w:sz w:val="22"/>
          <w:szCs w:val="22"/>
        </w:rPr>
        <w:t xml:space="preserve"> </w:t>
      </w:r>
      <w:r w:rsidRPr="0035775E">
        <w:rPr>
          <w:rFonts w:ascii="ＭＳ 明朝" w:hAnsi="ＭＳ 明朝" w:cs="ＭＳ 明朝" w:hint="eastAsia"/>
          <w:sz w:val="22"/>
          <w:szCs w:val="22"/>
        </w:rPr>
        <w:t>Ⅸ</w:t>
      </w:r>
      <w:r w:rsidRPr="0035775E">
        <w:rPr>
          <w:rFonts w:asciiTheme="minorHAnsi" w:eastAsiaTheme="minorEastAsia" w:hAnsiTheme="minorHAnsi"/>
          <w:sz w:val="22"/>
          <w:szCs w:val="22"/>
        </w:rPr>
        <w:t>.</w:t>
      </w:r>
      <w:r w:rsidRPr="0035775E">
        <w:rPr>
          <w:rFonts w:asciiTheme="minorHAnsi" w:eastAsiaTheme="minorEastAsia" w:hAnsiTheme="minorHAnsi"/>
          <w:sz w:val="22"/>
          <w:szCs w:val="22"/>
        </w:rPr>
        <w:t>工</w:t>
      </w:r>
      <w:r w:rsidRPr="0035775E">
        <w:rPr>
          <w:rFonts w:asciiTheme="minorEastAsia" w:eastAsiaTheme="minorEastAsia" w:hAnsiTheme="minorEastAsia"/>
          <w:sz w:val="22"/>
          <w:szCs w:val="22"/>
        </w:rPr>
        <w:t>事請負契約外取引</w:t>
      </w:r>
      <w:r w:rsidRPr="0035775E">
        <w:rPr>
          <w:rFonts w:asciiTheme="minorEastAsia" w:eastAsiaTheme="minorEastAsia" w:hAnsiTheme="minorEastAsia"/>
        </w:rPr>
        <w:t>｣の運用の詳細</w:t>
      </w:r>
      <w:r>
        <w:rPr>
          <w:rFonts w:ascii="ＭＳ Ｐゴシック" w:hAnsi="ＭＳ Ｐゴシック" w:hint="eastAsia"/>
          <w:sz w:val="22"/>
          <w:szCs w:val="22"/>
        </w:rPr>
        <w:t>｣､｢■</w:t>
      </w:r>
      <w:r>
        <w:rPr>
          <w:rFonts w:ascii="ＭＳ Ｐゴシック" w:hAnsi="ＭＳ Ｐゴシック" w:hint="eastAsia"/>
          <w:sz w:val="22"/>
          <w:szCs w:val="22"/>
        </w:rPr>
        <w:t xml:space="preserve">B. </w:t>
      </w:r>
      <w:r>
        <w:rPr>
          <w:rFonts w:ascii="ＭＳ Ｐゴシック" w:hAnsi="ＭＳ Ｐゴシック" w:hint="eastAsia"/>
          <w:sz w:val="22"/>
          <w:szCs w:val="22"/>
        </w:rPr>
        <w:t>Ⅹ</w:t>
      </w:r>
      <w:r>
        <w:rPr>
          <w:rFonts w:ascii="ＭＳ Ｐゴシック" w:hAnsi="ＭＳ Ｐゴシック" w:hint="eastAsia"/>
          <w:sz w:val="22"/>
          <w:szCs w:val="22"/>
        </w:rPr>
        <w:t>.</w:t>
      </w:r>
      <w:r>
        <w:rPr>
          <w:rFonts w:ascii="ＭＳ Ｐゴシック" w:hAnsi="ＭＳ Ｐゴシック" w:hint="eastAsia"/>
          <w:sz w:val="22"/>
          <w:szCs w:val="22"/>
        </w:rPr>
        <w:t>基本契約｣､｢</w:t>
      </w:r>
      <w:r>
        <w:rPr>
          <w:rFonts w:ascii="ＭＳ Ｐゴシック" w:eastAsia="ＭＳ Ｐゴシック" w:hAnsi="ＭＳ Ｐゴシック" w:hint="eastAsia"/>
        </w:rPr>
        <w:t>■</w:t>
      </w:r>
      <w:r>
        <w:rPr>
          <w:rFonts w:ascii="ＭＳ Ｐゴシック" w:eastAsia="ＭＳ Ｐゴシック" w:hAnsi="ＭＳ Ｐゴシック"/>
        </w:rPr>
        <w:t>B. Ⅺ.</w:t>
      </w:r>
      <w:r>
        <w:rPr>
          <w:rFonts w:ascii="ＭＳ Ｐゴシック" w:eastAsia="ＭＳ Ｐゴシック" w:hAnsi="ＭＳ Ｐゴシック" w:hint="eastAsia"/>
        </w:rPr>
        <w:t>建築積算</w:t>
      </w:r>
      <w:r>
        <w:rPr>
          <w:rFonts w:ascii="ＭＳ Ｐゴシック" w:hAnsi="ＭＳ Ｐゴシック" w:hint="eastAsia"/>
          <w:sz w:val="22"/>
          <w:szCs w:val="22"/>
        </w:rPr>
        <w:t>｣</w:t>
      </w:r>
      <w:r>
        <w:rPr>
          <w:rFonts w:asciiTheme="minorHAnsi" w:eastAsiaTheme="minorEastAsia" w:hAnsiTheme="minorHAnsi"/>
        </w:rPr>
        <w:t>の運用の詳細</w:t>
      </w:r>
    </w:p>
    <w:p w14:paraId="635EB1B5" w14:textId="0CFC0836" w:rsidR="00CD2AEE" w:rsidRDefault="0035775E">
      <w:pPr>
        <w:pStyle w:val="afa"/>
        <w:snapToGrid w:val="0"/>
        <w:ind w:leftChars="0" w:left="567"/>
        <w:rPr>
          <w:rFonts w:asciiTheme="minorHAnsi" w:eastAsiaTheme="minorEastAsia" w:hAnsiTheme="minorHAnsi"/>
        </w:rPr>
      </w:pPr>
      <w:r>
        <w:rPr>
          <w:rFonts w:asciiTheme="minorHAnsi" w:eastAsiaTheme="minorEastAsia" w:hAnsiTheme="minorHAnsi"/>
        </w:rPr>
        <w:t>メッセージごとに記載されているので､改訂は不要｡</w:t>
      </w:r>
    </w:p>
    <w:p w14:paraId="42D457D4" w14:textId="77777777" w:rsidR="00CD2AEE" w:rsidRDefault="00CD2AEE">
      <w:pPr>
        <w:pStyle w:val="afa"/>
        <w:snapToGrid w:val="0"/>
        <w:ind w:leftChars="0" w:left="604"/>
        <w:rPr>
          <w:rFonts w:asciiTheme="minorHAnsi" w:eastAsiaTheme="minorEastAsia" w:hAnsiTheme="minorHAnsi"/>
        </w:rPr>
      </w:pPr>
    </w:p>
    <w:p w14:paraId="673A2925" w14:textId="77777777" w:rsidR="00CD2AEE" w:rsidRDefault="0035775E">
      <w:pPr>
        <w:pStyle w:val="a6"/>
        <w:snapToGrid w:val="0"/>
        <w:spacing w:before="0" w:after="0"/>
        <w:ind w:right="880"/>
        <w:jc w:val="left"/>
        <w:rPr>
          <w:rFonts w:ascii="ＭＳ Ｐゴシック" w:hAnsi="ＭＳ Ｐゴシック"/>
          <w:sz w:val="22"/>
          <w:szCs w:val="22"/>
        </w:rPr>
      </w:pPr>
      <w:r>
        <w:rPr>
          <w:rFonts w:ascii="ＭＳ Ｐゴシック" w:hAnsi="ＭＳ Ｐゴシック" w:hint="eastAsia"/>
          <w:sz w:val="22"/>
          <w:szCs w:val="22"/>
        </w:rPr>
        <w:t>■B.</w:t>
      </w:r>
      <w:ins w:id="16" w:author="CTI" w:date="2021-06-07T16:22:00Z">
        <w:r>
          <w:rPr>
            <w:rFonts w:ascii="ＭＳ Ｐゴシック" w:hAnsi="ＭＳ Ｐゴシック" w:hint="eastAsia"/>
            <w:sz w:val="22"/>
            <w:szCs w:val="22"/>
          </w:rPr>
          <w:t>Ⅱ</w:t>
        </w:r>
      </w:ins>
      <w:del w:id="17" w:author="CTI" w:date="2021-06-07T16:20:00Z">
        <w:r>
          <w:rPr>
            <w:rFonts w:ascii="ＭＳ Ｐゴシック" w:hAnsi="ＭＳ Ｐゴシック" w:hint="eastAsia"/>
            <w:sz w:val="22"/>
            <w:szCs w:val="22"/>
          </w:rPr>
          <w:delText>Ⅱ</w:delText>
        </w:r>
      </w:del>
      <w:del w:id="18" w:author="CTI" w:date="2021-06-07T16:22:00Z">
        <w:r>
          <w:rPr>
            <w:rFonts w:ascii="ＭＳ Ｐゴシック" w:hAnsi="ＭＳ Ｐゴシック" w:hint="eastAsia"/>
            <w:sz w:val="22"/>
            <w:szCs w:val="22"/>
          </w:rPr>
          <w:delText>.</w:delText>
        </w:r>
      </w:del>
      <w:del w:id="19" w:author="CTI" w:date="2021-06-07T16:21:00Z">
        <w:r>
          <w:rPr>
            <w:rFonts w:ascii="ＭＳ Ｐゴシック" w:hAnsi="ＭＳ Ｐゴシック" w:hint="eastAsia"/>
            <w:sz w:val="22"/>
            <w:szCs w:val="22"/>
          </w:rPr>
          <w:delText>建築見積</w:delText>
        </w:r>
      </w:del>
      <w:ins w:id="20" w:author="CTI" w:date="2021-06-07T16:22:00Z">
        <w:r>
          <w:rPr>
            <w:rFonts w:ascii="ＭＳ Ｐゴシック" w:hAnsi="ＭＳ Ｐゴシック" w:hint="eastAsia"/>
            <w:sz w:val="22"/>
            <w:szCs w:val="22"/>
          </w:rPr>
          <w:t>建築見積</w:t>
        </w:r>
      </w:ins>
    </w:p>
    <w:p w14:paraId="3D495512" w14:textId="77777777" w:rsidR="00CD2AEE" w:rsidRDefault="0035775E">
      <w:pPr>
        <w:pStyle w:val="afd"/>
        <w:snapToGrid w:val="0"/>
      </w:pPr>
      <w:r>
        <w:rPr>
          <w:rFonts w:hint="eastAsia"/>
        </w:rPr>
        <w:t xml:space="preserve">表B.Ⅱ- </w:t>
      </w:r>
      <w:r>
        <w:fldChar w:fldCharType="begin"/>
      </w:r>
      <w:r>
        <w:instrText xml:space="preserve"> </w:instrText>
      </w:r>
      <w:r>
        <w:rPr>
          <w:rFonts w:hint="eastAsia"/>
        </w:rPr>
        <w:instrText>SEQ 表B.Ⅱ- \* ARABIC</w:instrText>
      </w:r>
      <w:r>
        <w:instrText xml:space="preserve"> </w:instrText>
      </w:r>
      <w:r>
        <w:fldChar w:fldCharType="separate"/>
      </w:r>
      <w:r>
        <w:t>1</w:t>
      </w:r>
      <w:r>
        <w:fldChar w:fldCharType="end"/>
      </w:r>
      <w:r>
        <w:rPr>
          <w:rFonts w:hint="eastAsia"/>
        </w:rPr>
        <w:t xml:space="preserve">　帳票年月日</w:t>
      </w:r>
    </w:p>
    <w:tbl>
      <w:tblPr>
        <w:tblW w:w="8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59"/>
        <w:gridCol w:w="5760"/>
      </w:tblGrid>
      <w:tr w:rsidR="00CD2AEE" w14:paraId="3EE90C35" w14:textId="77777777">
        <w:trPr>
          <w:jc w:val="center"/>
        </w:trPr>
        <w:tc>
          <w:tcPr>
            <w:tcW w:w="2259" w:type="dxa"/>
            <w:tcBorders>
              <w:top w:val="single" w:sz="12" w:space="0" w:color="auto"/>
              <w:left w:val="single" w:sz="12" w:space="0" w:color="auto"/>
              <w:bottom w:val="single" w:sz="12" w:space="0" w:color="auto"/>
            </w:tcBorders>
            <w:shd w:val="clear" w:color="auto" w:fill="FFFFFF"/>
          </w:tcPr>
          <w:p w14:paraId="41516B35" w14:textId="77777777" w:rsidR="00CD2AEE" w:rsidRDefault="0035775E">
            <w:pPr>
              <w:snapToGrid w:val="0"/>
              <w:jc w:val="center"/>
              <w:rPr>
                <w:sz w:val="20"/>
              </w:rPr>
            </w:pPr>
            <w:r>
              <w:rPr>
                <w:rFonts w:hint="eastAsia"/>
                <w:sz w:val="20"/>
              </w:rPr>
              <w:t>メッセージの種類</w:t>
            </w:r>
          </w:p>
        </w:tc>
        <w:tc>
          <w:tcPr>
            <w:tcW w:w="5760" w:type="dxa"/>
            <w:tcBorders>
              <w:top w:val="single" w:sz="12" w:space="0" w:color="auto"/>
              <w:bottom w:val="single" w:sz="12" w:space="0" w:color="auto"/>
              <w:right w:val="single" w:sz="12" w:space="0" w:color="auto"/>
            </w:tcBorders>
            <w:shd w:val="clear" w:color="auto" w:fill="FFFFFF"/>
          </w:tcPr>
          <w:p w14:paraId="6B8A97A9" w14:textId="77777777" w:rsidR="00CD2AEE" w:rsidRDefault="0035775E">
            <w:pPr>
              <w:snapToGrid w:val="0"/>
              <w:jc w:val="center"/>
              <w:rPr>
                <w:sz w:val="20"/>
              </w:rPr>
            </w:pPr>
            <w:r>
              <w:rPr>
                <w:rFonts w:hint="eastAsia"/>
                <w:sz w:val="20"/>
              </w:rPr>
              <w:t>[1008]</w:t>
            </w:r>
            <w:r>
              <w:rPr>
                <w:rFonts w:hint="eastAsia"/>
                <w:sz w:val="20"/>
              </w:rPr>
              <w:t>帳票年月日</w:t>
            </w:r>
          </w:p>
        </w:tc>
      </w:tr>
      <w:tr w:rsidR="00CD2AEE" w14:paraId="6769DF84" w14:textId="77777777">
        <w:trPr>
          <w:jc w:val="center"/>
        </w:trPr>
        <w:tc>
          <w:tcPr>
            <w:tcW w:w="2259" w:type="dxa"/>
            <w:tcBorders>
              <w:top w:val="single" w:sz="12" w:space="0" w:color="auto"/>
            </w:tcBorders>
          </w:tcPr>
          <w:p w14:paraId="0D86109E" w14:textId="77777777" w:rsidR="00CD2AEE" w:rsidRDefault="0035775E">
            <w:pPr>
              <w:snapToGrid w:val="0"/>
              <w:jc w:val="center"/>
              <w:rPr>
                <w:sz w:val="20"/>
              </w:rPr>
            </w:pPr>
            <w:r>
              <w:rPr>
                <w:rFonts w:hint="eastAsia"/>
                <w:sz w:val="20"/>
              </w:rPr>
              <w:t>建築見積依頼</w:t>
            </w:r>
          </w:p>
        </w:tc>
        <w:tc>
          <w:tcPr>
            <w:tcW w:w="5760" w:type="dxa"/>
            <w:tcBorders>
              <w:top w:val="single" w:sz="12" w:space="0" w:color="auto"/>
            </w:tcBorders>
          </w:tcPr>
          <w:p w14:paraId="6B383C30" w14:textId="77777777" w:rsidR="00CD2AEE" w:rsidRDefault="0035775E">
            <w:pPr>
              <w:snapToGrid w:val="0"/>
              <w:rPr>
                <w:sz w:val="20"/>
              </w:rPr>
            </w:pPr>
            <w:r>
              <w:rPr>
                <w:rFonts w:hint="eastAsia"/>
                <w:sz w:val="20"/>
              </w:rPr>
              <w:t>発注者が見積依頼をする年月日。</w:t>
            </w:r>
          </w:p>
        </w:tc>
      </w:tr>
      <w:tr w:rsidR="00CD2AEE" w14:paraId="2803C82F" w14:textId="77777777">
        <w:trPr>
          <w:jc w:val="center"/>
        </w:trPr>
        <w:tc>
          <w:tcPr>
            <w:tcW w:w="2259" w:type="dxa"/>
          </w:tcPr>
          <w:p w14:paraId="63B0C250" w14:textId="77777777" w:rsidR="00CD2AEE" w:rsidRDefault="0035775E">
            <w:pPr>
              <w:snapToGrid w:val="0"/>
              <w:jc w:val="center"/>
              <w:rPr>
                <w:sz w:val="20"/>
              </w:rPr>
            </w:pPr>
            <w:r>
              <w:rPr>
                <w:rFonts w:hint="eastAsia"/>
                <w:sz w:val="20"/>
              </w:rPr>
              <w:t>建築見積回答</w:t>
            </w:r>
          </w:p>
        </w:tc>
        <w:tc>
          <w:tcPr>
            <w:tcW w:w="5760" w:type="dxa"/>
          </w:tcPr>
          <w:p w14:paraId="0F1B5E78" w14:textId="77777777" w:rsidR="00CD2AEE" w:rsidRDefault="0035775E">
            <w:pPr>
              <w:snapToGrid w:val="0"/>
              <w:rPr>
                <w:sz w:val="20"/>
              </w:rPr>
            </w:pPr>
            <w:r>
              <w:rPr>
                <w:rFonts w:hint="eastAsia"/>
                <w:sz w:val="20"/>
              </w:rPr>
              <w:t>受注者が見積を回答する年月日。</w:t>
            </w:r>
          </w:p>
        </w:tc>
      </w:tr>
    </w:tbl>
    <w:p w14:paraId="34237B75" w14:textId="77777777" w:rsidR="00CD2AEE" w:rsidRDefault="00CD2AEE">
      <w:pPr>
        <w:snapToGrid w:val="0"/>
        <w:ind w:left="113" w:hanging="113"/>
      </w:pPr>
    </w:p>
    <w:p w14:paraId="5043FCD0" w14:textId="77777777" w:rsidR="00CD2AEE" w:rsidRDefault="0035775E">
      <w:pPr>
        <w:widowControl/>
        <w:snapToGrid w:val="0"/>
        <w:jc w:val="left"/>
        <w:rPr>
          <w:rFonts w:ascii="ＭＳ Ｐゴシック" w:eastAsia="ＭＳ Ｐゴシック" w:hAnsi="ＭＳ Ｐゴシック"/>
          <w:b/>
          <w:color w:val="000000"/>
        </w:rPr>
      </w:pPr>
      <w:r>
        <w:rPr>
          <w:rFonts w:ascii="ＭＳ Ｐゴシック" w:eastAsia="ＭＳ Ｐゴシック" w:hAnsi="ＭＳ Ｐゴシック" w:hint="eastAsia"/>
          <w:sz w:val="22"/>
          <w:szCs w:val="22"/>
        </w:rPr>
        <w:t>■B.Ⅲ.設備見積</w:t>
      </w:r>
    </w:p>
    <w:p w14:paraId="5B469213" w14:textId="77777777" w:rsidR="00CD2AEE" w:rsidRDefault="0035775E">
      <w:pPr>
        <w:pStyle w:val="afd"/>
        <w:snapToGrid w:val="0"/>
      </w:pPr>
      <w:r>
        <w:rPr>
          <w:rFonts w:hint="eastAsia"/>
        </w:rPr>
        <w:t xml:space="preserve">表B.Ⅲ- </w:t>
      </w:r>
      <w:r>
        <w:fldChar w:fldCharType="begin"/>
      </w:r>
      <w:r>
        <w:instrText xml:space="preserve"> </w:instrText>
      </w:r>
      <w:r>
        <w:rPr>
          <w:rFonts w:hint="eastAsia"/>
        </w:rPr>
        <w:instrText>SEQ 表B.Ⅲ- \* ARABIC</w:instrText>
      </w:r>
      <w:r>
        <w:instrText xml:space="preserve"> </w:instrText>
      </w:r>
      <w:r>
        <w:fldChar w:fldCharType="separate"/>
      </w:r>
      <w:r>
        <w:t>1</w:t>
      </w:r>
      <w:r>
        <w:fldChar w:fldCharType="end"/>
      </w:r>
      <w:r>
        <w:rPr>
          <w:rFonts w:hint="eastAsia"/>
        </w:rPr>
        <w:t xml:space="preserve">　帳票年月日</w:t>
      </w:r>
    </w:p>
    <w:tbl>
      <w:tblPr>
        <w:tblW w:w="7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719"/>
        <w:gridCol w:w="6120"/>
      </w:tblGrid>
      <w:tr w:rsidR="00CD2AEE" w14:paraId="09BA5C71" w14:textId="77777777">
        <w:trPr>
          <w:jc w:val="center"/>
        </w:trPr>
        <w:tc>
          <w:tcPr>
            <w:tcW w:w="1719" w:type="dxa"/>
            <w:tcBorders>
              <w:top w:val="single" w:sz="12" w:space="0" w:color="auto"/>
              <w:left w:val="single" w:sz="12" w:space="0" w:color="auto"/>
              <w:bottom w:val="single" w:sz="12" w:space="0" w:color="auto"/>
            </w:tcBorders>
            <w:shd w:val="clear" w:color="auto" w:fill="FFFFFF"/>
          </w:tcPr>
          <w:p w14:paraId="3D5ECCED" w14:textId="77777777" w:rsidR="00CD2AEE" w:rsidRDefault="0035775E">
            <w:pPr>
              <w:snapToGrid w:val="0"/>
              <w:jc w:val="center"/>
              <w:rPr>
                <w:sz w:val="20"/>
              </w:rPr>
            </w:pPr>
            <w:r>
              <w:rPr>
                <w:rFonts w:hint="eastAsia"/>
                <w:sz w:val="20"/>
              </w:rPr>
              <w:t>メッセージの種類</w:t>
            </w:r>
          </w:p>
        </w:tc>
        <w:tc>
          <w:tcPr>
            <w:tcW w:w="6120" w:type="dxa"/>
            <w:tcBorders>
              <w:top w:val="single" w:sz="12" w:space="0" w:color="auto"/>
              <w:bottom w:val="single" w:sz="12" w:space="0" w:color="auto"/>
              <w:right w:val="single" w:sz="12" w:space="0" w:color="auto"/>
            </w:tcBorders>
            <w:shd w:val="clear" w:color="auto" w:fill="FFFFFF"/>
          </w:tcPr>
          <w:p w14:paraId="78E87AC2" w14:textId="77777777" w:rsidR="00CD2AEE" w:rsidRDefault="0035775E">
            <w:pPr>
              <w:snapToGrid w:val="0"/>
              <w:jc w:val="center"/>
              <w:rPr>
                <w:sz w:val="20"/>
              </w:rPr>
            </w:pPr>
            <w:r>
              <w:rPr>
                <w:rFonts w:hint="eastAsia"/>
                <w:sz w:val="20"/>
              </w:rPr>
              <w:t>[1008]</w:t>
            </w:r>
            <w:r>
              <w:rPr>
                <w:rFonts w:hint="eastAsia"/>
                <w:sz w:val="20"/>
              </w:rPr>
              <w:t>帳票年月日</w:t>
            </w:r>
          </w:p>
        </w:tc>
      </w:tr>
      <w:tr w:rsidR="00CD2AEE" w14:paraId="4C5F1696" w14:textId="77777777">
        <w:trPr>
          <w:jc w:val="center"/>
        </w:trPr>
        <w:tc>
          <w:tcPr>
            <w:tcW w:w="1719" w:type="dxa"/>
            <w:tcBorders>
              <w:top w:val="single" w:sz="12" w:space="0" w:color="auto"/>
            </w:tcBorders>
          </w:tcPr>
          <w:p w14:paraId="4D79072F" w14:textId="77777777" w:rsidR="00CD2AEE" w:rsidRDefault="0035775E">
            <w:pPr>
              <w:snapToGrid w:val="0"/>
              <w:jc w:val="center"/>
              <w:rPr>
                <w:sz w:val="20"/>
              </w:rPr>
            </w:pPr>
            <w:r>
              <w:rPr>
                <w:rFonts w:hint="eastAsia"/>
                <w:sz w:val="20"/>
              </w:rPr>
              <w:t>設備見積依頼</w:t>
            </w:r>
          </w:p>
        </w:tc>
        <w:tc>
          <w:tcPr>
            <w:tcW w:w="6120" w:type="dxa"/>
            <w:tcBorders>
              <w:top w:val="single" w:sz="12" w:space="0" w:color="auto"/>
            </w:tcBorders>
          </w:tcPr>
          <w:p w14:paraId="37156F64" w14:textId="77777777" w:rsidR="00CD2AEE" w:rsidRDefault="0035775E">
            <w:pPr>
              <w:snapToGrid w:val="0"/>
              <w:rPr>
                <w:sz w:val="20"/>
              </w:rPr>
            </w:pPr>
            <w:r>
              <w:rPr>
                <w:rFonts w:hint="eastAsia"/>
                <w:sz w:val="20"/>
              </w:rPr>
              <w:t>発注者が見積を依頼する年月日。</w:t>
            </w:r>
          </w:p>
        </w:tc>
      </w:tr>
      <w:tr w:rsidR="00CD2AEE" w14:paraId="6CB5EF3A" w14:textId="77777777">
        <w:trPr>
          <w:jc w:val="center"/>
        </w:trPr>
        <w:tc>
          <w:tcPr>
            <w:tcW w:w="1719" w:type="dxa"/>
          </w:tcPr>
          <w:p w14:paraId="76F2485D" w14:textId="77777777" w:rsidR="00CD2AEE" w:rsidRDefault="0035775E">
            <w:pPr>
              <w:snapToGrid w:val="0"/>
              <w:jc w:val="center"/>
              <w:rPr>
                <w:sz w:val="20"/>
              </w:rPr>
            </w:pPr>
            <w:r>
              <w:rPr>
                <w:rFonts w:hint="eastAsia"/>
                <w:sz w:val="20"/>
              </w:rPr>
              <w:t>設備見積回答</w:t>
            </w:r>
          </w:p>
        </w:tc>
        <w:tc>
          <w:tcPr>
            <w:tcW w:w="6120" w:type="dxa"/>
          </w:tcPr>
          <w:p w14:paraId="47CF09C0" w14:textId="77777777" w:rsidR="00CD2AEE" w:rsidRDefault="0035775E">
            <w:pPr>
              <w:snapToGrid w:val="0"/>
              <w:rPr>
                <w:sz w:val="20"/>
              </w:rPr>
            </w:pPr>
            <w:r>
              <w:rPr>
                <w:rFonts w:hint="eastAsia"/>
                <w:sz w:val="20"/>
              </w:rPr>
              <w:t>受注者が見積を回答する年月日。</w:t>
            </w:r>
          </w:p>
        </w:tc>
      </w:tr>
    </w:tbl>
    <w:p w14:paraId="1AA7742A" w14:textId="77777777" w:rsidR="00CD2AEE" w:rsidRDefault="00CD2AEE">
      <w:pPr>
        <w:snapToGrid w:val="0"/>
        <w:rPr>
          <w:color w:val="FF0000"/>
        </w:rPr>
      </w:pPr>
    </w:p>
    <w:p w14:paraId="25203EE9"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■B..Ⅳ.設備機器見積</w:t>
      </w:r>
    </w:p>
    <w:p w14:paraId="611A2757" w14:textId="77777777" w:rsidR="00CD2AEE" w:rsidRDefault="0035775E">
      <w:pPr>
        <w:pStyle w:val="afd"/>
        <w:snapToGrid w:val="0"/>
      </w:pPr>
      <w:r>
        <w:rPr>
          <w:rFonts w:hint="eastAsia"/>
        </w:rPr>
        <w:t xml:space="preserve">表B.Ⅳ- </w:t>
      </w:r>
      <w:r>
        <w:fldChar w:fldCharType="begin"/>
      </w:r>
      <w:r>
        <w:instrText xml:space="preserve"> </w:instrText>
      </w:r>
      <w:r>
        <w:rPr>
          <w:rFonts w:hint="eastAsia"/>
        </w:rPr>
        <w:instrText>SEQ 表B.Ⅳ- \* ARABIC</w:instrText>
      </w:r>
      <w:r>
        <w:instrText xml:space="preserve"> </w:instrText>
      </w:r>
      <w:r>
        <w:fldChar w:fldCharType="separate"/>
      </w:r>
      <w:r>
        <w:t>1</w:t>
      </w:r>
      <w:r>
        <w:fldChar w:fldCharType="end"/>
      </w:r>
      <w:r>
        <w:rPr>
          <w:rFonts w:hint="eastAsia"/>
        </w:rPr>
        <w:t xml:space="preserve">　帳票年月日</w:t>
      </w:r>
    </w:p>
    <w:tbl>
      <w:tblPr>
        <w:tblW w:w="7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00"/>
        <w:gridCol w:w="6039"/>
      </w:tblGrid>
      <w:tr w:rsidR="00CD2AEE" w14:paraId="6F46A0EC" w14:textId="77777777">
        <w:trPr>
          <w:jc w:val="center"/>
        </w:trPr>
        <w:tc>
          <w:tcPr>
            <w:tcW w:w="1800" w:type="dxa"/>
            <w:tcBorders>
              <w:top w:val="single" w:sz="12" w:space="0" w:color="auto"/>
              <w:left w:val="single" w:sz="12" w:space="0" w:color="auto"/>
              <w:bottom w:val="single" w:sz="12" w:space="0" w:color="auto"/>
            </w:tcBorders>
            <w:shd w:val="clear" w:color="auto" w:fill="FFFFFF"/>
          </w:tcPr>
          <w:p w14:paraId="4364255F" w14:textId="77777777" w:rsidR="00CD2AEE" w:rsidRDefault="0035775E">
            <w:pPr>
              <w:snapToGrid w:val="0"/>
              <w:jc w:val="center"/>
              <w:rPr>
                <w:sz w:val="20"/>
              </w:rPr>
            </w:pPr>
            <w:r>
              <w:rPr>
                <w:rFonts w:hint="eastAsia"/>
                <w:sz w:val="20"/>
              </w:rPr>
              <w:t>メッセージの種類</w:t>
            </w:r>
          </w:p>
        </w:tc>
        <w:tc>
          <w:tcPr>
            <w:tcW w:w="6039" w:type="dxa"/>
            <w:tcBorders>
              <w:top w:val="single" w:sz="12" w:space="0" w:color="auto"/>
              <w:bottom w:val="single" w:sz="12" w:space="0" w:color="auto"/>
              <w:right w:val="single" w:sz="12" w:space="0" w:color="auto"/>
            </w:tcBorders>
            <w:shd w:val="clear" w:color="auto" w:fill="FFFFFF"/>
          </w:tcPr>
          <w:p w14:paraId="73FA9582" w14:textId="77777777" w:rsidR="00CD2AEE" w:rsidRDefault="0035775E">
            <w:pPr>
              <w:snapToGrid w:val="0"/>
              <w:jc w:val="center"/>
              <w:rPr>
                <w:sz w:val="20"/>
              </w:rPr>
            </w:pPr>
            <w:r>
              <w:rPr>
                <w:rFonts w:hint="eastAsia"/>
                <w:sz w:val="20"/>
              </w:rPr>
              <w:t>[1008]</w:t>
            </w:r>
            <w:r>
              <w:rPr>
                <w:rFonts w:hint="eastAsia"/>
                <w:sz w:val="20"/>
              </w:rPr>
              <w:t>帳票年月日</w:t>
            </w:r>
          </w:p>
        </w:tc>
      </w:tr>
      <w:tr w:rsidR="00CD2AEE" w14:paraId="779A4FAC" w14:textId="77777777">
        <w:trPr>
          <w:jc w:val="center"/>
        </w:trPr>
        <w:tc>
          <w:tcPr>
            <w:tcW w:w="1800" w:type="dxa"/>
            <w:tcBorders>
              <w:top w:val="single" w:sz="12" w:space="0" w:color="auto"/>
            </w:tcBorders>
          </w:tcPr>
          <w:p w14:paraId="039871F4" w14:textId="77777777" w:rsidR="00CD2AEE" w:rsidRDefault="0035775E">
            <w:pPr>
              <w:snapToGrid w:val="0"/>
              <w:jc w:val="center"/>
              <w:rPr>
                <w:sz w:val="20"/>
              </w:rPr>
            </w:pPr>
            <w:r>
              <w:rPr>
                <w:rFonts w:hint="eastAsia"/>
                <w:sz w:val="20"/>
              </w:rPr>
              <w:t>設備機器見積依頼</w:t>
            </w:r>
          </w:p>
        </w:tc>
        <w:tc>
          <w:tcPr>
            <w:tcW w:w="6039" w:type="dxa"/>
            <w:tcBorders>
              <w:top w:val="single" w:sz="12" w:space="0" w:color="auto"/>
            </w:tcBorders>
          </w:tcPr>
          <w:p w14:paraId="0A5846A1" w14:textId="77777777" w:rsidR="00CD2AEE" w:rsidRDefault="0035775E">
            <w:pPr>
              <w:snapToGrid w:val="0"/>
              <w:rPr>
                <w:sz w:val="20"/>
              </w:rPr>
            </w:pPr>
            <w:r>
              <w:rPr>
                <w:rFonts w:hint="eastAsia"/>
                <w:sz w:val="20"/>
              </w:rPr>
              <w:t>発注者が見積を依頼する年月日。</w:t>
            </w:r>
          </w:p>
        </w:tc>
      </w:tr>
      <w:tr w:rsidR="00CD2AEE" w14:paraId="7DDEB279" w14:textId="77777777">
        <w:trPr>
          <w:jc w:val="center"/>
        </w:trPr>
        <w:tc>
          <w:tcPr>
            <w:tcW w:w="1800" w:type="dxa"/>
          </w:tcPr>
          <w:p w14:paraId="75EF7ABC" w14:textId="77777777" w:rsidR="00CD2AEE" w:rsidRDefault="0035775E">
            <w:pPr>
              <w:snapToGrid w:val="0"/>
              <w:jc w:val="center"/>
              <w:rPr>
                <w:sz w:val="20"/>
              </w:rPr>
            </w:pPr>
            <w:r>
              <w:rPr>
                <w:rFonts w:hint="eastAsia"/>
                <w:sz w:val="20"/>
              </w:rPr>
              <w:t>設備機器見積回答</w:t>
            </w:r>
          </w:p>
        </w:tc>
        <w:tc>
          <w:tcPr>
            <w:tcW w:w="6039" w:type="dxa"/>
          </w:tcPr>
          <w:p w14:paraId="7F4464DF" w14:textId="77777777" w:rsidR="00CD2AEE" w:rsidRDefault="0035775E">
            <w:pPr>
              <w:snapToGrid w:val="0"/>
              <w:rPr>
                <w:sz w:val="20"/>
              </w:rPr>
            </w:pPr>
            <w:r>
              <w:rPr>
                <w:rFonts w:hint="eastAsia"/>
                <w:sz w:val="20"/>
              </w:rPr>
              <w:t>受注者が見積を回答する年月日。</w:t>
            </w:r>
          </w:p>
        </w:tc>
      </w:tr>
    </w:tbl>
    <w:p w14:paraId="6371C8B6" w14:textId="77777777" w:rsidR="00CD2AEE" w:rsidRDefault="00CD2AEE">
      <w:pPr>
        <w:snapToGrid w:val="0"/>
      </w:pPr>
    </w:p>
    <w:p w14:paraId="1F2DD898" w14:textId="77777777" w:rsidR="00CD2AEE" w:rsidRDefault="0035775E">
      <w:pPr>
        <w:pStyle w:val="a6"/>
        <w:snapToGrid w:val="0"/>
        <w:spacing w:before="0" w:after="0"/>
        <w:jc w:val="left"/>
        <w:rPr>
          <w:rFonts w:ascii="ＭＳ Ｐゴシック" w:hAnsi="ＭＳ Ｐゴシック"/>
          <w:sz w:val="22"/>
          <w:szCs w:val="22"/>
        </w:rPr>
      </w:pPr>
      <w:r>
        <w:rPr>
          <w:rFonts w:ascii="ＭＳ Ｐゴシック" w:hAnsi="ＭＳ Ｐゴシック" w:hint="eastAsia"/>
          <w:sz w:val="22"/>
          <w:szCs w:val="22"/>
        </w:rPr>
        <w:t>■B..</w:t>
      </w:r>
      <w:ins w:id="21" w:author="CTI" w:date="2021-06-17T18:08:00Z">
        <w:r>
          <w:rPr>
            <w:rFonts w:ascii="ＭＳ Ｐゴシック" w:hAnsi="ＭＳ Ｐゴシック" w:hint="eastAsia"/>
            <w:sz w:val="22"/>
            <w:szCs w:val="22"/>
          </w:rPr>
          <w:t>Ⅴ.</w:t>
        </w:r>
      </w:ins>
      <w:r>
        <w:rPr>
          <w:rFonts w:ascii="ＭＳ Ｐゴシック" w:hAnsi="ＭＳ Ｐゴシック" w:hint="eastAsia"/>
          <w:sz w:val="22"/>
          <w:szCs w:val="22"/>
        </w:rPr>
        <w:t>購買見積</w:t>
      </w:r>
    </w:p>
    <w:p w14:paraId="3CDAF6F7" w14:textId="77777777" w:rsidR="00CD2AEE" w:rsidRDefault="0035775E">
      <w:pPr>
        <w:snapToGrid w:val="0"/>
        <w:rPr>
          <w:rFonts w:asciiTheme="minorEastAsia" w:hAnsiTheme="minorEastAsia"/>
        </w:rPr>
      </w:pPr>
      <w:ins w:id="22" w:author="CTI" w:date="2021-09-22T15:04:00Z">
        <w:r>
          <w:rPr>
            <w:rFonts w:asciiTheme="minorEastAsia" w:hAnsiTheme="minorEastAsia" w:hint="eastAsia"/>
          </w:rPr>
          <w:t>・「表</w:t>
        </w:r>
        <w:r>
          <w:rPr>
            <w:rFonts w:asciiTheme="minorEastAsia" w:hAnsiTheme="minorEastAsia"/>
          </w:rPr>
          <w:t xml:space="preserve"> B.</w:t>
        </w:r>
        <w:r>
          <w:rPr>
            <w:rFonts w:asciiTheme="minorEastAsia" w:hAnsiTheme="minorEastAsia" w:hint="eastAsia"/>
          </w:rPr>
          <w:t>Ⅴ</w:t>
        </w:r>
        <w:r>
          <w:rPr>
            <w:rFonts w:asciiTheme="minorEastAsia" w:hAnsiTheme="minorEastAsia"/>
          </w:rPr>
          <w:t xml:space="preserve">-2 </w:t>
        </w:r>
        <w:r>
          <w:rPr>
            <w:rFonts w:asciiTheme="minorEastAsia" w:hAnsiTheme="minorEastAsia" w:hint="eastAsia"/>
          </w:rPr>
          <w:t>帳票</w:t>
        </w:r>
        <w:r>
          <w:rPr>
            <w:rFonts w:asciiTheme="minorEastAsia" w:hAnsiTheme="minorEastAsia"/>
          </w:rPr>
          <w:t>No.</w:t>
        </w:r>
        <w:r>
          <w:rPr>
            <w:rFonts w:asciiTheme="minorEastAsia" w:hAnsiTheme="minorEastAsia" w:hint="eastAsia"/>
          </w:rPr>
          <w:t>、参照帳票</w:t>
        </w:r>
        <w:r>
          <w:rPr>
            <w:rFonts w:asciiTheme="minorEastAsia" w:hAnsiTheme="minorEastAsia"/>
          </w:rPr>
          <w:t>No.</w:t>
        </w:r>
        <w:r>
          <w:rPr>
            <w:rFonts w:asciiTheme="minorEastAsia" w:hAnsiTheme="minorEastAsia" w:hint="eastAsia"/>
          </w:rPr>
          <w:t>等の記載方法」を参照のこと。</w:t>
        </w:r>
      </w:ins>
    </w:p>
    <w:p w14:paraId="374140F7" w14:textId="77777777" w:rsidR="00CD2AEE" w:rsidRDefault="00CD2AEE">
      <w:pPr>
        <w:snapToGrid w:val="0"/>
        <w:rPr>
          <w:ins w:id="23" w:author="CTI" w:date="2021-09-22T15:04:00Z"/>
          <w:rFonts w:asciiTheme="minorEastAsia" w:hAnsiTheme="minorEastAsia"/>
        </w:rPr>
      </w:pPr>
    </w:p>
    <w:p w14:paraId="523D2A30" w14:textId="77777777" w:rsidR="0035775E" w:rsidRDefault="0035775E">
      <w:pPr>
        <w:widowControl/>
        <w:jc w:val="left"/>
        <w:rPr>
          <w:rFonts w:ascii="ＭＳ Ｐゴシック" w:eastAsia="ＭＳ Ｐゴシック" w:hAnsi="ＭＳ Ｐゴシック"/>
        </w:rPr>
      </w:pPr>
      <w:r>
        <w:br w:type="page"/>
      </w:r>
    </w:p>
    <w:p w14:paraId="5D661866" w14:textId="369A22FE" w:rsidR="00CD2AEE" w:rsidRDefault="0035775E">
      <w:pPr>
        <w:pStyle w:val="afd"/>
        <w:snapToGrid w:val="0"/>
        <w:rPr>
          <w:ins w:id="24" w:author="CTI" w:date="2021-09-22T15:04:00Z"/>
        </w:rPr>
      </w:pPr>
      <w:ins w:id="25" w:author="CTI" w:date="2021-09-22T15:04:00Z">
        <w:r>
          <w:rPr>
            <w:rFonts w:hint="eastAsia"/>
          </w:rPr>
          <w:lastRenderedPageBreak/>
          <w:t xml:space="preserve">表B.Ⅴ- </w:t>
        </w:r>
        <w:r>
          <w:fldChar w:fldCharType="begin"/>
        </w:r>
        <w:r>
          <w:instrText xml:space="preserve"> </w:instrText>
        </w:r>
        <w:r>
          <w:rPr>
            <w:rFonts w:hint="eastAsia"/>
          </w:rPr>
          <w:instrText>SEQ 表B.Ⅴ- \* ARABIC</w:instrText>
        </w:r>
        <w:r>
          <w:instrText xml:space="preserve"> </w:instrText>
        </w:r>
        <w:r>
          <w:fldChar w:fldCharType="separate"/>
        </w:r>
      </w:ins>
      <w:r>
        <w:t>1</w:t>
      </w:r>
      <w:ins w:id="26" w:author="CTI" w:date="2021-09-22T15:04:00Z">
        <w:r>
          <w:fldChar w:fldCharType="end"/>
        </w:r>
        <w:r>
          <w:rPr>
            <w:rFonts w:hint="eastAsia"/>
          </w:rPr>
          <w:t xml:space="preserve">　帳票No.、参照帳票No.等の記載方法</w:t>
        </w:r>
      </w:ins>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46"/>
        <w:gridCol w:w="218"/>
        <w:gridCol w:w="1005"/>
        <w:gridCol w:w="1006"/>
        <w:gridCol w:w="1006"/>
        <w:gridCol w:w="1006"/>
        <w:gridCol w:w="1006"/>
        <w:gridCol w:w="1006"/>
        <w:gridCol w:w="1006"/>
      </w:tblGrid>
      <w:tr w:rsidR="00CD2AEE" w14:paraId="3BC9E87E" w14:textId="77777777">
        <w:trPr>
          <w:cantSplit/>
          <w:tblHeader/>
          <w:ins w:id="27" w:author="CTI" w:date="2021-09-22T15:04:00Z"/>
        </w:trPr>
        <w:tc>
          <w:tcPr>
            <w:tcW w:w="1246" w:type="dxa"/>
            <w:tcBorders>
              <w:bottom w:val="single" w:sz="4" w:space="0" w:color="auto"/>
            </w:tcBorders>
            <w:vAlign w:val="center"/>
          </w:tcPr>
          <w:p w14:paraId="30C2E4A3" w14:textId="77777777" w:rsidR="00CD2AEE" w:rsidRDefault="0035775E">
            <w:pPr>
              <w:snapToGrid w:val="0"/>
              <w:jc w:val="center"/>
              <w:rPr>
                <w:ins w:id="28" w:author="CTI" w:date="2021-09-22T15:04:00Z"/>
                <w:sz w:val="20"/>
              </w:rPr>
            </w:pPr>
            <w:ins w:id="29" w:author="CTI" w:date="2021-09-22T15:04:00Z">
              <w:r>
                <w:rPr>
                  <w:rFonts w:hint="eastAsia"/>
                  <w:sz w:val="20"/>
                </w:rPr>
                <w:t>メッセージ</w:t>
              </w:r>
            </w:ins>
          </w:p>
        </w:tc>
        <w:tc>
          <w:tcPr>
            <w:tcW w:w="218" w:type="dxa"/>
            <w:tcBorders>
              <w:top w:val="nil"/>
              <w:bottom w:val="nil"/>
            </w:tcBorders>
          </w:tcPr>
          <w:p w14:paraId="3FCA040D" w14:textId="77777777" w:rsidR="00CD2AEE" w:rsidRDefault="00CD2AEE">
            <w:pPr>
              <w:snapToGrid w:val="0"/>
              <w:jc w:val="center"/>
              <w:rPr>
                <w:ins w:id="30" w:author="CTI" w:date="2021-09-22T15:04:00Z"/>
                <w:sz w:val="20"/>
              </w:rPr>
            </w:pPr>
          </w:p>
        </w:tc>
        <w:tc>
          <w:tcPr>
            <w:tcW w:w="1005" w:type="dxa"/>
            <w:tcBorders>
              <w:bottom w:val="single" w:sz="4" w:space="0" w:color="auto"/>
            </w:tcBorders>
          </w:tcPr>
          <w:p w14:paraId="440A4176" w14:textId="77777777" w:rsidR="00CD2AEE" w:rsidRDefault="0035775E">
            <w:pPr>
              <w:snapToGrid w:val="0"/>
              <w:jc w:val="center"/>
              <w:rPr>
                <w:ins w:id="31" w:author="CTI" w:date="2021-09-22T15:04:00Z"/>
                <w:sz w:val="20"/>
              </w:rPr>
            </w:pPr>
            <w:ins w:id="32" w:author="CTI" w:date="2021-09-22T15:04:00Z">
              <w:r>
                <w:rPr>
                  <w:rFonts w:hint="eastAsia"/>
                  <w:sz w:val="20"/>
                </w:rPr>
                <w:t>[1007]</w:t>
              </w:r>
            </w:ins>
          </w:p>
          <w:p w14:paraId="587E246E" w14:textId="77777777" w:rsidR="00CD2AEE" w:rsidRDefault="0035775E">
            <w:pPr>
              <w:snapToGrid w:val="0"/>
              <w:jc w:val="center"/>
              <w:rPr>
                <w:ins w:id="33" w:author="CTI" w:date="2021-09-22T15:04:00Z"/>
                <w:sz w:val="20"/>
              </w:rPr>
            </w:pPr>
            <w:ins w:id="34" w:author="CTI" w:date="2021-09-22T15:04:00Z">
              <w:r>
                <w:rPr>
                  <w:rFonts w:hint="eastAsia"/>
                  <w:sz w:val="20"/>
                </w:rPr>
                <w:t>帳票</w:t>
              </w:r>
              <w:r>
                <w:rPr>
                  <w:rFonts w:hint="eastAsia"/>
                  <w:sz w:val="20"/>
                </w:rPr>
                <w:t>No.</w:t>
              </w:r>
            </w:ins>
          </w:p>
        </w:tc>
        <w:tc>
          <w:tcPr>
            <w:tcW w:w="1006" w:type="dxa"/>
            <w:tcBorders>
              <w:bottom w:val="single" w:sz="4" w:space="0" w:color="auto"/>
            </w:tcBorders>
          </w:tcPr>
          <w:p w14:paraId="7A48849F" w14:textId="77777777" w:rsidR="00CD2AEE" w:rsidRDefault="0035775E">
            <w:pPr>
              <w:snapToGrid w:val="0"/>
              <w:jc w:val="center"/>
              <w:rPr>
                <w:ins w:id="35" w:author="CTI" w:date="2021-09-22T15:04:00Z"/>
                <w:sz w:val="20"/>
              </w:rPr>
            </w:pPr>
            <w:ins w:id="36" w:author="CTI" w:date="2021-09-22T15:04:00Z">
              <w:r>
                <w:rPr>
                  <w:rFonts w:hint="eastAsia"/>
                  <w:sz w:val="20"/>
                </w:rPr>
                <w:t>[1008]</w:t>
              </w:r>
            </w:ins>
          </w:p>
          <w:p w14:paraId="4B14C0D8" w14:textId="77777777" w:rsidR="00CD2AEE" w:rsidRDefault="0035775E">
            <w:pPr>
              <w:snapToGrid w:val="0"/>
              <w:jc w:val="center"/>
              <w:rPr>
                <w:ins w:id="37" w:author="CTI" w:date="2021-09-22T15:04:00Z"/>
                <w:sz w:val="20"/>
              </w:rPr>
            </w:pPr>
            <w:ins w:id="38" w:author="CTI" w:date="2021-09-22T15:04:00Z">
              <w:r>
                <w:rPr>
                  <w:rFonts w:hint="eastAsia"/>
                  <w:sz w:val="20"/>
                </w:rPr>
                <w:t>帳票年月日</w:t>
              </w:r>
            </w:ins>
          </w:p>
        </w:tc>
        <w:tc>
          <w:tcPr>
            <w:tcW w:w="1006" w:type="dxa"/>
            <w:tcBorders>
              <w:bottom w:val="single" w:sz="4" w:space="0" w:color="auto"/>
            </w:tcBorders>
          </w:tcPr>
          <w:p w14:paraId="76370CAF" w14:textId="77777777" w:rsidR="00CD2AEE" w:rsidRDefault="00CD2AEE">
            <w:pPr>
              <w:snapToGrid w:val="0"/>
              <w:jc w:val="center"/>
              <w:rPr>
                <w:sz w:val="20"/>
              </w:rPr>
            </w:pPr>
          </w:p>
        </w:tc>
        <w:tc>
          <w:tcPr>
            <w:tcW w:w="1006" w:type="dxa"/>
            <w:tcBorders>
              <w:bottom w:val="single" w:sz="4" w:space="0" w:color="auto"/>
            </w:tcBorders>
          </w:tcPr>
          <w:p w14:paraId="38EE9D32" w14:textId="77777777" w:rsidR="00CD2AEE" w:rsidRDefault="0035775E">
            <w:pPr>
              <w:snapToGrid w:val="0"/>
              <w:jc w:val="center"/>
              <w:rPr>
                <w:ins w:id="39" w:author="CTI" w:date="2021-09-22T15:04:00Z"/>
                <w:sz w:val="20"/>
              </w:rPr>
            </w:pPr>
            <w:ins w:id="40" w:author="CTI" w:date="2021-09-22T15:04:00Z">
              <w:r>
                <w:rPr>
                  <w:rFonts w:hint="eastAsia"/>
                  <w:sz w:val="20"/>
                </w:rPr>
                <w:t>[1009]</w:t>
              </w:r>
            </w:ins>
          </w:p>
          <w:p w14:paraId="35115850" w14:textId="77777777" w:rsidR="00CD2AEE" w:rsidRDefault="0035775E">
            <w:pPr>
              <w:snapToGrid w:val="0"/>
              <w:jc w:val="center"/>
              <w:rPr>
                <w:ins w:id="41" w:author="CTI" w:date="2021-09-22T15:04:00Z"/>
                <w:sz w:val="20"/>
              </w:rPr>
            </w:pPr>
            <w:ins w:id="42" w:author="CTI" w:date="2021-09-22T15:04:00Z">
              <w:r>
                <w:rPr>
                  <w:rFonts w:hint="eastAsia"/>
                  <w:sz w:val="20"/>
                </w:rPr>
                <w:t>参照帳票</w:t>
              </w:r>
            </w:ins>
          </w:p>
          <w:p w14:paraId="7575C409" w14:textId="77777777" w:rsidR="00CD2AEE" w:rsidRDefault="0035775E">
            <w:pPr>
              <w:snapToGrid w:val="0"/>
              <w:jc w:val="center"/>
              <w:rPr>
                <w:ins w:id="43" w:author="CTI" w:date="2021-09-22T15:04:00Z"/>
                <w:sz w:val="20"/>
              </w:rPr>
            </w:pPr>
            <w:ins w:id="44" w:author="CTI" w:date="2021-09-22T15:04:00Z">
              <w:r>
                <w:rPr>
                  <w:rFonts w:hint="eastAsia"/>
                  <w:sz w:val="20"/>
                </w:rPr>
                <w:t>No.</w:t>
              </w:r>
            </w:ins>
          </w:p>
        </w:tc>
        <w:tc>
          <w:tcPr>
            <w:tcW w:w="1006" w:type="dxa"/>
            <w:tcBorders>
              <w:bottom w:val="single" w:sz="4" w:space="0" w:color="auto"/>
            </w:tcBorders>
          </w:tcPr>
          <w:p w14:paraId="41EE7858" w14:textId="77777777" w:rsidR="00CD2AEE" w:rsidRDefault="0035775E">
            <w:pPr>
              <w:snapToGrid w:val="0"/>
              <w:jc w:val="center"/>
              <w:rPr>
                <w:ins w:id="45" w:author="CTI" w:date="2021-09-22T15:04:00Z"/>
                <w:sz w:val="20"/>
              </w:rPr>
            </w:pPr>
            <w:ins w:id="46" w:author="CTI" w:date="2021-09-22T15:04:00Z">
              <w:r>
                <w:rPr>
                  <w:rFonts w:hint="eastAsia"/>
                  <w:sz w:val="20"/>
                </w:rPr>
                <w:t>[1010]</w:t>
              </w:r>
            </w:ins>
          </w:p>
          <w:p w14:paraId="748B912C" w14:textId="77777777" w:rsidR="00CD2AEE" w:rsidRDefault="0035775E">
            <w:pPr>
              <w:snapToGrid w:val="0"/>
              <w:jc w:val="center"/>
              <w:rPr>
                <w:ins w:id="47" w:author="CTI" w:date="2021-09-22T15:04:00Z"/>
                <w:sz w:val="20"/>
              </w:rPr>
            </w:pPr>
            <w:ins w:id="48" w:author="CTI" w:date="2021-09-22T15:04:00Z">
              <w:r>
                <w:rPr>
                  <w:rFonts w:hint="eastAsia"/>
                  <w:sz w:val="20"/>
                </w:rPr>
                <w:t>参照帳票</w:t>
              </w:r>
            </w:ins>
          </w:p>
          <w:p w14:paraId="294D3095" w14:textId="77777777" w:rsidR="00CD2AEE" w:rsidRDefault="0035775E">
            <w:pPr>
              <w:snapToGrid w:val="0"/>
              <w:jc w:val="center"/>
              <w:rPr>
                <w:ins w:id="49" w:author="CTI" w:date="2021-09-22T15:04:00Z"/>
                <w:sz w:val="20"/>
              </w:rPr>
            </w:pPr>
            <w:ins w:id="50" w:author="CTI" w:date="2021-09-22T15:04:00Z">
              <w:r>
                <w:rPr>
                  <w:rFonts w:hint="eastAsia"/>
                  <w:sz w:val="20"/>
                </w:rPr>
                <w:t>年月日</w:t>
              </w:r>
            </w:ins>
          </w:p>
        </w:tc>
        <w:tc>
          <w:tcPr>
            <w:tcW w:w="1006" w:type="dxa"/>
            <w:tcBorders>
              <w:bottom w:val="single" w:sz="4" w:space="0" w:color="auto"/>
            </w:tcBorders>
          </w:tcPr>
          <w:p w14:paraId="114D97AD" w14:textId="77777777" w:rsidR="00CD2AEE" w:rsidRDefault="0035775E">
            <w:pPr>
              <w:snapToGrid w:val="0"/>
              <w:jc w:val="center"/>
              <w:rPr>
                <w:ins w:id="51" w:author="CTI" w:date="2021-09-22T15:04:00Z"/>
                <w:sz w:val="20"/>
              </w:rPr>
            </w:pPr>
            <w:ins w:id="52" w:author="CTI" w:date="2021-09-22T15:04:00Z">
              <w:r>
                <w:rPr>
                  <w:rFonts w:hint="eastAsia"/>
                  <w:sz w:val="20"/>
                </w:rPr>
                <w:t>[1300]</w:t>
              </w:r>
            </w:ins>
          </w:p>
          <w:p w14:paraId="68C08FA0" w14:textId="77777777" w:rsidR="00CD2AEE" w:rsidRDefault="0035775E">
            <w:pPr>
              <w:snapToGrid w:val="0"/>
              <w:jc w:val="center"/>
              <w:rPr>
                <w:ins w:id="53" w:author="CTI" w:date="2021-09-22T15:04:00Z"/>
                <w:sz w:val="20"/>
              </w:rPr>
            </w:pPr>
            <w:ins w:id="54" w:author="CTI" w:date="2021-09-22T15:04:00Z">
              <w:r>
                <w:rPr>
                  <w:rFonts w:hint="eastAsia"/>
                  <w:sz w:val="20"/>
                </w:rPr>
                <w:t>注文番号</w:t>
              </w:r>
            </w:ins>
          </w:p>
          <w:p w14:paraId="3E52EDC7" w14:textId="77777777" w:rsidR="00CD2AEE" w:rsidRDefault="0035775E">
            <w:pPr>
              <w:snapToGrid w:val="0"/>
              <w:jc w:val="center"/>
              <w:rPr>
                <w:ins w:id="55" w:author="CTI" w:date="2021-09-22T15:04:00Z"/>
                <w:sz w:val="20"/>
              </w:rPr>
            </w:pPr>
            <w:ins w:id="56" w:author="CTI" w:date="2021-09-22T15:04:00Z">
              <w:r>
                <w:rPr>
                  <w:rFonts w:hint="eastAsia"/>
                  <w:sz w:val="20"/>
                </w:rPr>
                <w:t>枝番</w:t>
              </w:r>
            </w:ins>
          </w:p>
        </w:tc>
        <w:tc>
          <w:tcPr>
            <w:tcW w:w="1006" w:type="dxa"/>
            <w:tcBorders>
              <w:bottom w:val="single" w:sz="4" w:space="0" w:color="auto"/>
            </w:tcBorders>
          </w:tcPr>
          <w:p w14:paraId="0E78C06A" w14:textId="77777777" w:rsidR="00CD2AEE" w:rsidRDefault="0035775E">
            <w:pPr>
              <w:snapToGrid w:val="0"/>
              <w:jc w:val="center"/>
              <w:rPr>
                <w:ins w:id="57" w:author="CTI" w:date="2021-09-22T15:04:00Z"/>
                <w:sz w:val="20"/>
              </w:rPr>
            </w:pPr>
            <w:ins w:id="58" w:author="CTI" w:date="2021-09-22T15:04:00Z">
              <w:r>
                <w:rPr>
                  <w:rFonts w:hint="eastAsia"/>
                  <w:sz w:val="20"/>
                </w:rPr>
                <w:t>[1301]</w:t>
              </w:r>
            </w:ins>
          </w:p>
          <w:p w14:paraId="497A632C" w14:textId="77777777" w:rsidR="00CD2AEE" w:rsidRDefault="0035775E">
            <w:pPr>
              <w:snapToGrid w:val="0"/>
              <w:jc w:val="center"/>
              <w:rPr>
                <w:ins w:id="59" w:author="CTI" w:date="2021-09-22T15:04:00Z"/>
                <w:sz w:val="20"/>
              </w:rPr>
            </w:pPr>
            <w:ins w:id="60" w:author="CTI" w:date="2021-09-22T15:04:00Z">
              <w:r>
                <w:rPr>
                  <w:rFonts w:hint="eastAsia"/>
                  <w:sz w:val="20"/>
                </w:rPr>
                <w:t>参照帳票</w:t>
              </w:r>
            </w:ins>
          </w:p>
          <w:p w14:paraId="773B5F74" w14:textId="77777777" w:rsidR="00CD2AEE" w:rsidRDefault="0035775E">
            <w:pPr>
              <w:snapToGrid w:val="0"/>
              <w:jc w:val="center"/>
              <w:rPr>
                <w:ins w:id="61" w:author="CTI" w:date="2021-09-22T15:04:00Z"/>
                <w:sz w:val="20"/>
              </w:rPr>
            </w:pPr>
            <w:ins w:id="62" w:author="CTI" w:date="2021-09-22T15:04:00Z">
              <w:r>
                <w:rPr>
                  <w:rFonts w:hint="eastAsia"/>
                  <w:sz w:val="20"/>
                </w:rPr>
                <w:t>No.2</w:t>
              </w:r>
            </w:ins>
          </w:p>
        </w:tc>
      </w:tr>
      <w:tr w:rsidR="00CD2AEE" w14:paraId="2DAD4AAA" w14:textId="77777777">
        <w:trPr>
          <w:cantSplit/>
          <w:tblHeader/>
          <w:ins w:id="63" w:author="CTI" w:date="2021-09-22T15:04:00Z"/>
        </w:trPr>
        <w:tc>
          <w:tcPr>
            <w:tcW w:w="1246" w:type="dxa"/>
            <w:tcBorders>
              <w:left w:val="nil"/>
              <w:right w:val="nil"/>
            </w:tcBorders>
            <w:vAlign w:val="center"/>
          </w:tcPr>
          <w:p w14:paraId="4BE8ED49" w14:textId="77777777" w:rsidR="00CD2AEE" w:rsidRDefault="00CD2AEE">
            <w:pPr>
              <w:snapToGrid w:val="0"/>
              <w:jc w:val="center"/>
              <w:rPr>
                <w:ins w:id="64" w:author="CTI" w:date="2021-09-22T15:04:00Z"/>
                <w:sz w:val="18"/>
              </w:rPr>
            </w:pPr>
          </w:p>
        </w:tc>
        <w:tc>
          <w:tcPr>
            <w:tcW w:w="218" w:type="dxa"/>
            <w:tcBorders>
              <w:top w:val="nil"/>
              <w:left w:val="nil"/>
              <w:bottom w:val="nil"/>
              <w:right w:val="nil"/>
            </w:tcBorders>
          </w:tcPr>
          <w:p w14:paraId="41E3D63F" w14:textId="77777777" w:rsidR="00CD2AEE" w:rsidRDefault="00CD2AEE">
            <w:pPr>
              <w:snapToGrid w:val="0"/>
              <w:jc w:val="center"/>
              <w:rPr>
                <w:ins w:id="65" w:author="CTI" w:date="2021-09-22T15:04:00Z"/>
                <w:sz w:val="18"/>
              </w:rPr>
            </w:pPr>
          </w:p>
        </w:tc>
        <w:tc>
          <w:tcPr>
            <w:tcW w:w="1005" w:type="dxa"/>
            <w:tcBorders>
              <w:left w:val="nil"/>
              <w:right w:val="nil"/>
            </w:tcBorders>
          </w:tcPr>
          <w:p w14:paraId="5C9F08B9" w14:textId="77777777" w:rsidR="00CD2AEE" w:rsidRDefault="00CD2AEE">
            <w:pPr>
              <w:snapToGrid w:val="0"/>
              <w:jc w:val="center"/>
              <w:rPr>
                <w:ins w:id="66" w:author="CTI" w:date="2021-09-22T15:04:00Z"/>
                <w:sz w:val="18"/>
              </w:rPr>
            </w:pPr>
          </w:p>
        </w:tc>
        <w:tc>
          <w:tcPr>
            <w:tcW w:w="1006" w:type="dxa"/>
            <w:tcBorders>
              <w:left w:val="nil"/>
              <w:right w:val="nil"/>
            </w:tcBorders>
          </w:tcPr>
          <w:p w14:paraId="5C1E993E" w14:textId="77777777" w:rsidR="00CD2AEE" w:rsidRDefault="00CD2AEE">
            <w:pPr>
              <w:snapToGrid w:val="0"/>
              <w:jc w:val="center"/>
              <w:rPr>
                <w:ins w:id="67" w:author="CTI" w:date="2021-09-22T15:04:00Z"/>
                <w:sz w:val="18"/>
              </w:rPr>
            </w:pPr>
          </w:p>
        </w:tc>
        <w:tc>
          <w:tcPr>
            <w:tcW w:w="1006" w:type="dxa"/>
            <w:tcBorders>
              <w:left w:val="nil"/>
              <w:right w:val="nil"/>
            </w:tcBorders>
            <w:shd w:val="clear" w:color="auto" w:fill="FFFFFF"/>
          </w:tcPr>
          <w:p w14:paraId="1CE9B8EA" w14:textId="77777777" w:rsidR="00CD2AEE" w:rsidRDefault="00CD2AEE">
            <w:pPr>
              <w:snapToGrid w:val="0"/>
              <w:jc w:val="center"/>
              <w:rPr>
                <w:b/>
                <w:sz w:val="18"/>
              </w:rPr>
            </w:pPr>
          </w:p>
        </w:tc>
        <w:tc>
          <w:tcPr>
            <w:tcW w:w="1006" w:type="dxa"/>
            <w:tcBorders>
              <w:left w:val="nil"/>
              <w:bottom w:val="single" w:sz="12" w:space="0" w:color="auto"/>
              <w:right w:val="nil"/>
            </w:tcBorders>
            <w:shd w:val="clear" w:color="auto" w:fill="FFFFFF"/>
          </w:tcPr>
          <w:p w14:paraId="4D67B73C" w14:textId="77777777" w:rsidR="00CD2AEE" w:rsidRDefault="00CD2AEE">
            <w:pPr>
              <w:snapToGrid w:val="0"/>
              <w:jc w:val="center"/>
              <w:rPr>
                <w:ins w:id="68" w:author="CTI" w:date="2021-09-22T15:04:00Z"/>
                <w:b/>
                <w:sz w:val="18"/>
              </w:rPr>
            </w:pPr>
          </w:p>
        </w:tc>
        <w:tc>
          <w:tcPr>
            <w:tcW w:w="1006" w:type="dxa"/>
            <w:tcBorders>
              <w:left w:val="nil"/>
              <w:right w:val="nil"/>
            </w:tcBorders>
          </w:tcPr>
          <w:p w14:paraId="1EED448D" w14:textId="77777777" w:rsidR="00CD2AEE" w:rsidRDefault="00CD2AEE">
            <w:pPr>
              <w:snapToGrid w:val="0"/>
              <w:jc w:val="center"/>
              <w:rPr>
                <w:ins w:id="69" w:author="CTI" w:date="2021-09-22T15:04:00Z"/>
                <w:sz w:val="18"/>
              </w:rPr>
            </w:pPr>
          </w:p>
        </w:tc>
        <w:tc>
          <w:tcPr>
            <w:tcW w:w="1006" w:type="dxa"/>
            <w:tcBorders>
              <w:left w:val="nil"/>
              <w:right w:val="nil"/>
            </w:tcBorders>
          </w:tcPr>
          <w:p w14:paraId="0F6BA134" w14:textId="77777777" w:rsidR="00CD2AEE" w:rsidRDefault="00CD2AEE">
            <w:pPr>
              <w:snapToGrid w:val="0"/>
              <w:jc w:val="center"/>
              <w:rPr>
                <w:ins w:id="70" w:author="CTI" w:date="2021-09-22T15:04:00Z"/>
                <w:sz w:val="18"/>
              </w:rPr>
            </w:pPr>
          </w:p>
        </w:tc>
        <w:tc>
          <w:tcPr>
            <w:tcW w:w="1006" w:type="dxa"/>
            <w:tcBorders>
              <w:left w:val="nil"/>
              <w:right w:val="nil"/>
            </w:tcBorders>
          </w:tcPr>
          <w:p w14:paraId="2F140269" w14:textId="77777777" w:rsidR="00CD2AEE" w:rsidRDefault="00CD2AEE">
            <w:pPr>
              <w:snapToGrid w:val="0"/>
              <w:jc w:val="center"/>
              <w:rPr>
                <w:ins w:id="71" w:author="CTI" w:date="2021-09-22T15:04:00Z"/>
                <w:sz w:val="18"/>
              </w:rPr>
            </w:pPr>
          </w:p>
        </w:tc>
      </w:tr>
      <w:tr w:rsidR="00CD2AEE" w14:paraId="24275227" w14:textId="77777777">
        <w:trPr>
          <w:cantSplit/>
          <w:tblHeader/>
          <w:ins w:id="72" w:author="CTI" w:date="2021-09-22T15:04:00Z"/>
        </w:trPr>
        <w:tc>
          <w:tcPr>
            <w:tcW w:w="1246" w:type="dxa"/>
            <w:vAlign w:val="center"/>
          </w:tcPr>
          <w:p w14:paraId="6C163166" w14:textId="77777777" w:rsidR="00CD2AEE" w:rsidRDefault="0035775E">
            <w:pPr>
              <w:snapToGrid w:val="0"/>
              <w:jc w:val="center"/>
              <w:rPr>
                <w:ins w:id="73" w:author="CTI" w:date="2021-09-22T15:04:00Z"/>
                <w:sz w:val="18"/>
              </w:rPr>
            </w:pPr>
            <w:ins w:id="74" w:author="CTI" w:date="2021-09-22T15:04:00Z">
              <w:r>
                <w:rPr>
                  <w:rFonts w:hint="eastAsia"/>
                  <w:sz w:val="18"/>
                </w:rPr>
                <w:t>購買見積依頼</w:t>
              </w:r>
            </w:ins>
          </w:p>
        </w:tc>
        <w:tc>
          <w:tcPr>
            <w:tcW w:w="218" w:type="dxa"/>
            <w:tcBorders>
              <w:top w:val="nil"/>
              <w:bottom w:val="nil"/>
            </w:tcBorders>
          </w:tcPr>
          <w:p w14:paraId="2A72077F" w14:textId="77777777" w:rsidR="00CD2AEE" w:rsidRDefault="00CD2AEE">
            <w:pPr>
              <w:snapToGrid w:val="0"/>
              <w:jc w:val="center"/>
              <w:rPr>
                <w:ins w:id="75" w:author="CTI" w:date="2021-09-22T15:04:00Z"/>
                <w:sz w:val="18"/>
              </w:rPr>
            </w:pPr>
          </w:p>
        </w:tc>
        <w:tc>
          <w:tcPr>
            <w:tcW w:w="1005" w:type="dxa"/>
            <w:tcBorders>
              <w:bottom w:val="single" w:sz="12" w:space="0" w:color="auto"/>
            </w:tcBorders>
            <w:vAlign w:val="center"/>
          </w:tcPr>
          <w:p w14:paraId="73966D46" w14:textId="77777777" w:rsidR="00CD2AEE" w:rsidRDefault="0035775E">
            <w:pPr>
              <w:snapToGrid w:val="0"/>
              <w:jc w:val="center"/>
              <w:rPr>
                <w:ins w:id="76" w:author="CTI" w:date="2021-09-22T15:04:00Z"/>
                <w:sz w:val="18"/>
              </w:rPr>
            </w:pPr>
            <w:ins w:id="77" w:author="CTI" w:date="2021-09-22T15:04:00Z">
              <w:r>
                <w:rPr>
                  <w:rFonts w:hint="eastAsia"/>
                  <w:sz w:val="18"/>
                </w:rPr>
                <w:t>*</w:t>
              </w:r>
              <w:r>
                <w:rPr>
                  <w:rFonts w:hint="eastAsia"/>
                  <w:sz w:val="18"/>
                </w:rPr>
                <w:t>見積依頼</w:t>
              </w:r>
            </w:ins>
          </w:p>
          <w:p w14:paraId="6CEB03F9" w14:textId="77777777" w:rsidR="00CD2AEE" w:rsidRDefault="0035775E">
            <w:pPr>
              <w:snapToGrid w:val="0"/>
              <w:jc w:val="center"/>
              <w:rPr>
                <w:ins w:id="78" w:author="CTI" w:date="2021-09-22T15:04:00Z"/>
                <w:sz w:val="18"/>
              </w:rPr>
            </w:pPr>
            <w:ins w:id="79" w:author="CTI" w:date="2021-09-22T15:04:00Z">
              <w:r>
                <w:rPr>
                  <w:rFonts w:hint="eastAsia"/>
                  <w:sz w:val="18"/>
                </w:rPr>
                <w:t>番号</w:t>
              </w:r>
            </w:ins>
          </w:p>
        </w:tc>
        <w:tc>
          <w:tcPr>
            <w:tcW w:w="1006" w:type="dxa"/>
            <w:tcBorders>
              <w:bottom w:val="single" w:sz="12" w:space="0" w:color="auto"/>
              <w:right w:val="single" w:sz="12" w:space="0" w:color="auto"/>
            </w:tcBorders>
            <w:vAlign w:val="center"/>
          </w:tcPr>
          <w:p w14:paraId="0F0456E1" w14:textId="77777777" w:rsidR="00CD2AEE" w:rsidRDefault="0035775E">
            <w:pPr>
              <w:snapToGrid w:val="0"/>
              <w:jc w:val="center"/>
              <w:rPr>
                <w:ins w:id="80" w:author="CTI" w:date="2021-09-22T15:04:00Z"/>
                <w:sz w:val="18"/>
              </w:rPr>
            </w:pPr>
            <w:ins w:id="81" w:author="CTI" w:date="2021-09-22T15:04:00Z">
              <w:r>
                <w:rPr>
                  <w:rFonts w:hint="eastAsia"/>
                  <w:sz w:val="18"/>
                </w:rPr>
                <w:t>見積を依頼した</w:t>
              </w:r>
            </w:ins>
          </w:p>
          <w:p w14:paraId="3485AD1C" w14:textId="77777777" w:rsidR="00CD2AEE" w:rsidRDefault="0035775E">
            <w:pPr>
              <w:snapToGrid w:val="0"/>
              <w:jc w:val="center"/>
              <w:rPr>
                <w:ins w:id="82" w:author="CTI" w:date="2021-09-22T15:04:00Z"/>
                <w:sz w:val="18"/>
              </w:rPr>
            </w:pPr>
            <w:ins w:id="83" w:author="CTI" w:date="2021-09-22T15:04:00Z">
              <w:r>
                <w:rPr>
                  <w:rFonts w:hint="eastAsia"/>
                  <w:sz w:val="18"/>
                </w:rPr>
                <w:t>年月日</w:t>
              </w:r>
            </w:ins>
          </w:p>
        </w:tc>
        <w:tc>
          <w:tcPr>
            <w:tcW w:w="1006" w:type="dxa"/>
            <w:tcBorders>
              <w:bottom w:val="single" w:sz="12" w:space="0" w:color="auto"/>
              <w:right w:val="single" w:sz="12" w:space="0" w:color="auto"/>
            </w:tcBorders>
            <w:shd w:val="clear" w:color="auto" w:fill="FFFFFF"/>
          </w:tcPr>
          <w:p w14:paraId="074EEDEE" w14:textId="77777777" w:rsidR="00CD2AEE" w:rsidRDefault="00CD2AEE">
            <w:pPr>
              <w:snapToGrid w:val="0"/>
              <w:jc w:val="center"/>
              <w:rPr>
                <w:b/>
                <w:sz w:val="18"/>
              </w:rPr>
            </w:pPr>
          </w:p>
        </w:tc>
        <w:tc>
          <w:tcPr>
            <w:tcW w:w="1006" w:type="dxa"/>
            <w:tcBorders>
              <w:top w:val="single" w:sz="12" w:space="0" w:color="auto"/>
              <w:left w:val="single" w:sz="12" w:space="0" w:color="auto"/>
              <w:bottom w:val="single" w:sz="12" w:space="0" w:color="auto"/>
              <w:right w:val="single" w:sz="12" w:space="0" w:color="auto"/>
            </w:tcBorders>
            <w:shd w:val="clear" w:color="auto" w:fill="FFFFFF"/>
            <w:vAlign w:val="center"/>
          </w:tcPr>
          <w:p w14:paraId="7A0A865E" w14:textId="77777777" w:rsidR="00CD2AEE" w:rsidRDefault="0035775E">
            <w:pPr>
              <w:snapToGrid w:val="0"/>
              <w:jc w:val="center"/>
              <w:rPr>
                <w:ins w:id="84" w:author="CTI" w:date="2021-09-22T15:04:00Z"/>
                <w:b/>
                <w:sz w:val="18"/>
              </w:rPr>
            </w:pPr>
            <w:ins w:id="85" w:author="CTI" w:date="2021-09-22T15:04:00Z">
              <w:r>
                <w:rPr>
                  <w:rFonts w:hint="eastAsia"/>
                  <w:b/>
                  <w:sz w:val="18"/>
                </w:rPr>
                <w:t>見積番号</w:t>
              </w:r>
            </w:ins>
          </w:p>
        </w:tc>
        <w:tc>
          <w:tcPr>
            <w:tcW w:w="1006" w:type="dxa"/>
            <w:tcBorders>
              <w:left w:val="single" w:sz="12" w:space="0" w:color="auto"/>
            </w:tcBorders>
            <w:vAlign w:val="center"/>
          </w:tcPr>
          <w:p w14:paraId="00D1CC39" w14:textId="77777777" w:rsidR="00CD2AEE" w:rsidRDefault="0035775E">
            <w:pPr>
              <w:snapToGrid w:val="0"/>
              <w:jc w:val="center"/>
              <w:rPr>
                <w:ins w:id="86" w:author="CTI" w:date="2021-09-22T15:04:00Z"/>
                <w:color w:val="FF0000"/>
                <w:sz w:val="18"/>
              </w:rPr>
            </w:pPr>
            <w:ins w:id="87" w:author="CTI" w:date="2021-10-28T17:06:00Z">
              <w:r>
                <w:rPr>
                  <w:rFonts w:hint="eastAsia"/>
                  <w:color w:val="FF0000"/>
                  <w:sz w:val="18"/>
                </w:rPr>
                <w:t>－</w:t>
              </w:r>
            </w:ins>
          </w:p>
        </w:tc>
        <w:tc>
          <w:tcPr>
            <w:tcW w:w="1006" w:type="dxa"/>
            <w:vAlign w:val="center"/>
          </w:tcPr>
          <w:p w14:paraId="0B9454CB" w14:textId="77777777" w:rsidR="00CD2AEE" w:rsidRDefault="0035775E">
            <w:pPr>
              <w:snapToGrid w:val="0"/>
              <w:jc w:val="center"/>
              <w:rPr>
                <w:ins w:id="88" w:author="CTI" w:date="2021-09-22T15:04:00Z"/>
                <w:sz w:val="18"/>
              </w:rPr>
            </w:pPr>
            <w:ins w:id="89" w:author="CTI" w:date="2021-09-22T15:04:00Z">
              <w:r>
                <w:rPr>
                  <w:rFonts w:hint="eastAsia"/>
                  <w:sz w:val="18"/>
                </w:rPr>
                <w:t>－</w:t>
              </w:r>
            </w:ins>
          </w:p>
        </w:tc>
        <w:tc>
          <w:tcPr>
            <w:tcW w:w="1006" w:type="dxa"/>
            <w:vAlign w:val="center"/>
          </w:tcPr>
          <w:p w14:paraId="5485980F" w14:textId="77777777" w:rsidR="00CD2AEE" w:rsidRDefault="0035775E">
            <w:pPr>
              <w:snapToGrid w:val="0"/>
              <w:jc w:val="center"/>
              <w:rPr>
                <w:ins w:id="90" w:author="CTI" w:date="2021-09-22T15:04:00Z"/>
                <w:sz w:val="18"/>
              </w:rPr>
            </w:pPr>
            <w:ins w:id="91" w:author="CTI" w:date="2021-09-22T15:04:00Z">
              <w:r>
                <w:rPr>
                  <w:rFonts w:hint="eastAsia"/>
                  <w:sz w:val="18"/>
                </w:rPr>
                <w:t>－</w:t>
              </w:r>
            </w:ins>
          </w:p>
        </w:tc>
      </w:tr>
      <w:tr w:rsidR="00CD2AEE" w14:paraId="764FABB3" w14:textId="77777777">
        <w:trPr>
          <w:cantSplit/>
          <w:tblHeader/>
          <w:ins w:id="92" w:author="CTI" w:date="2021-09-22T15:04:00Z"/>
        </w:trPr>
        <w:tc>
          <w:tcPr>
            <w:tcW w:w="1246" w:type="dxa"/>
            <w:vAlign w:val="center"/>
          </w:tcPr>
          <w:p w14:paraId="1387641C" w14:textId="77777777" w:rsidR="00CD2AEE" w:rsidRDefault="0035775E">
            <w:pPr>
              <w:snapToGrid w:val="0"/>
              <w:jc w:val="center"/>
              <w:rPr>
                <w:ins w:id="93" w:author="CTI" w:date="2021-09-22T15:04:00Z"/>
                <w:sz w:val="18"/>
              </w:rPr>
            </w:pPr>
            <w:ins w:id="94" w:author="CTI" w:date="2021-09-22T15:04:00Z">
              <w:r>
                <w:rPr>
                  <w:rFonts w:hint="eastAsia"/>
                  <w:sz w:val="18"/>
                </w:rPr>
                <w:t>購買見積回答</w:t>
              </w:r>
            </w:ins>
          </w:p>
        </w:tc>
        <w:tc>
          <w:tcPr>
            <w:tcW w:w="218" w:type="dxa"/>
            <w:tcBorders>
              <w:top w:val="nil"/>
              <w:bottom w:val="nil"/>
              <w:right w:val="single" w:sz="12" w:space="0" w:color="auto"/>
            </w:tcBorders>
            <w:shd w:val="clear" w:color="auto" w:fill="FFFFFF"/>
          </w:tcPr>
          <w:p w14:paraId="4C1833A7" w14:textId="77777777" w:rsidR="00CD2AEE" w:rsidRDefault="00CD2AEE">
            <w:pPr>
              <w:snapToGrid w:val="0"/>
              <w:jc w:val="center"/>
              <w:rPr>
                <w:ins w:id="95" w:author="CTI" w:date="2021-09-22T15:04:00Z"/>
                <w:b/>
                <w:sz w:val="18"/>
              </w:rPr>
            </w:pPr>
          </w:p>
        </w:tc>
        <w:tc>
          <w:tcPr>
            <w:tcW w:w="1005" w:type="dxa"/>
            <w:tcBorders>
              <w:top w:val="single" w:sz="12" w:space="0" w:color="auto"/>
              <w:left w:val="single" w:sz="12" w:space="0" w:color="auto"/>
              <w:bottom w:val="single" w:sz="12" w:space="0" w:color="auto"/>
              <w:right w:val="single" w:sz="12" w:space="0" w:color="auto"/>
            </w:tcBorders>
            <w:shd w:val="clear" w:color="auto" w:fill="FFFFFF"/>
            <w:vAlign w:val="center"/>
          </w:tcPr>
          <w:p w14:paraId="57827152" w14:textId="77777777" w:rsidR="00CD2AEE" w:rsidRDefault="0035775E">
            <w:pPr>
              <w:snapToGrid w:val="0"/>
              <w:jc w:val="center"/>
              <w:rPr>
                <w:ins w:id="96" w:author="CTI" w:date="2021-09-22T15:04:00Z"/>
                <w:b/>
                <w:sz w:val="18"/>
              </w:rPr>
            </w:pPr>
            <w:ins w:id="97" w:author="CTI" w:date="2021-09-22T15:04:00Z">
              <w:r>
                <w:rPr>
                  <w:rFonts w:hint="eastAsia"/>
                  <w:b/>
                  <w:sz w:val="18"/>
                </w:rPr>
                <w:t>見積番号</w:t>
              </w:r>
            </w:ins>
          </w:p>
        </w:tc>
        <w:tc>
          <w:tcPr>
            <w:tcW w:w="1006" w:type="dxa"/>
            <w:tcBorders>
              <w:top w:val="single" w:sz="12" w:space="0" w:color="auto"/>
              <w:left w:val="single" w:sz="12" w:space="0" w:color="auto"/>
              <w:bottom w:val="single" w:sz="12" w:space="0" w:color="auto"/>
              <w:right w:val="single" w:sz="12" w:space="0" w:color="auto"/>
            </w:tcBorders>
            <w:shd w:val="clear" w:color="auto" w:fill="FFFFFF"/>
            <w:vAlign w:val="center"/>
          </w:tcPr>
          <w:p w14:paraId="424246F5" w14:textId="77777777" w:rsidR="00CD2AEE" w:rsidRDefault="0035775E">
            <w:pPr>
              <w:snapToGrid w:val="0"/>
              <w:jc w:val="center"/>
              <w:rPr>
                <w:ins w:id="98" w:author="CTI" w:date="2021-09-22T15:04:00Z"/>
                <w:b/>
                <w:sz w:val="18"/>
              </w:rPr>
            </w:pPr>
            <w:ins w:id="99" w:author="CTI" w:date="2021-09-22T15:04:00Z">
              <w:r>
                <w:rPr>
                  <w:rFonts w:hint="eastAsia"/>
                  <w:b/>
                  <w:sz w:val="18"/>
                </w:rPr>
                <w:t>見積を回答した</w:t>
              </w:r>
            </w:ins>
          </w:p>
          <w:p w14:paraId="03A8FBA0" w14:textId="77777777" w:rsidR="00CD2AEE" w:rsidRDefault="0035775E">
            <w:pPr>
              <w:snapToGrid w:val="0"/>
              <w:jc w:val="center"/>
              <w:rPr>
                <w:ins w:id="100" w:author="CTI" w:date="2021-09-22T15:04:00Z"/>
                <w:b/>
                <w:sz w:val="18"/>
              </w:rPr>
            </w:pPr>
            <w:ins w:id="101" w:author="CTI" w:date="2021-09-22T15:04:00Z">
              <w:r>
                <w:rPr>
                  <w:rFonts w:hint="eastAsia"/>
                  <w:b/>
                  <w:sz w:val="18"/>
                </w:rPr>
                <w:t>年月日</w:t>
              </w:r>
            </w:ins>
          </w:p>
        </w:tc>
        <w:tc>
          <w:tcPr>
            <w:tcW w:w="1006" w:type="dxa"/>
            <w:tcBorders>
              <w:top w:val="single" w:sz="12" w:space="0" w:color="auto"/>
              <w:left w:val="single" w:sz="12" w:space="0" w:color="auto"/>
              <w:right w:val="single" w:sz="12" w:space="0" w:color="auto"/>
            </w:tcBorders>
          </w:tcPr>
          <w:p w14:paraId="04C9DBB5" w14:textId="77777777" w:rsidR="00CD2AEE" w:rsidRDefault="00CD2AEE">
            <w:pPr>
              <w:snapToGrid w:val="0"/>
              <w:jc w:val="center"/>
              <w:rPr>
                <w:sz w:val="18"/>
              </w:rPr>
            </w:pPr>
          </w:p>
        </w:tc>
        <w:tc>
          <w:tcPr>
            <w:tcW w:w="1006" w:type="dxa"/>
            <w:tcBorders>
              <w:top w:val="single" w:sz="12" w:space="0" w:color="auto"/>
              <w:left w:val="single" w:sz="12" w:space="0" w:color="auto"/>
            </w:tcBorders>
            <w:vAlign w:val="center"/>
          </w:tcPr>
          <w:p w14:paraId="4EFE532B" w14:textId="77777777" w:rsidR="00CD2AEE" w:rsidRDefault="0035775E">
            <w:pPr>
              <w:snapToGrid w:val="0"/>
              <w:jc w:val="center"/>
              <w:rPr>
                <w:ins w:id="102" w:author="CTI" w:date="2021-09-22T15:04:00Z"/>
                <w:sz w:val="18"/>
              </w:rPr>
            </w:pPr>
            <w:ins w:id="103" w:author="CTI" w:date="2021-09-22T15:04:00Z">
              <w:r>
                <w:rPr>
                  <w:rFonts w:hint="eastAsia"/>
                  <w:sz w:val="18"/>
                </w:rPr>
                <w:t>*</w:t>
              </w:r>
              <w:r>
                <w:rPr>
                  <w:rFonts w:hint="eastAsia"/>
                  <w:sz w:val="18"/>
                </w:rPr>
                <w:t>見積依頼</w:t>
              </w:r>
            </w:ins>
          </w:p>
          <w:p w14:paraId="0DC97D1A" w14:textId="77777777" w:rsidR="00CD2AEE" w:rsidRDefault="0035775E">
            <w:pPr>
              <w:snapToGrid w:val="0"/>
              <w:jc w:val="center"/>
              <w:rPr>
                <w:ins w:id="104" w:author="CTI" w:date="2021-09-22T15:04:00Z"/>
                <w:sz w:val="18"/>
              </w:rPr>
            </w:pPr>
            <w:ins w:id="105" w:author="CTI" w:date="2021-09-22T15:04:00Z">
              <w:r>
                <w:rPr>
                  <w:rFonts w:hint="eastAsia"/>
                  <w:sz w:val="18"/>
                </w:rPr>
                <w:t>番号</w:t>
              </w:r>
            </w:ins>
          </w:p>
        </w:tc>
        <w:tc>
          <w:tcPr>
            <w:tcW w:w="1006" w:type="dxa"/>
            <w:vAlign w:val="center"/>
          </w:tcPr>
          <w:p w14:paraId="05D1182E" w14:textId="77777777" w:rsidR="00CD2AEE" w:rsidRDefault="0035775E">
            <w:pPr>
              <w:snapToGrid w:val="0"/>
              <w:jc w:val="center"/>
              <w:rPr>
                <w:ins w:id="106" w:author="CTI" w:date="2021-09-22T15:04:00Z"/>
                <w:sz w:val="18"/>
              </w:rPr>
            </w:pPr>
            <w:ins w:id="107" w:author="CTI" w:date="2021-09-22T15:04:00Z">
              <w:r>
                <w:rPr>
                  <w:rFonts w:hint="eastAsia"/>
                  <w:sz w:val="18"/>
                </w:rPr>
                <w:t>見積を依頼</w:t>
              </w:r>
            </w:ins>
          </w:p>
          <w:p w14:paraId="419945FF" w14:textId="77777777" w:rsidR="00CD2AEE" w:rsidRDefault="0035775E">
            <w:pPr>
              <w:snapToGrid w:val="0"/>
              <w:jc w:val="center"/>
              <w:rPr>
                <w:ins w:id="108" w:author="CTI" w:date="2021-09-22T15:04:00Z"/>
                <w:sz w:val="18"/>
              </w:rPr>
            </w:pPr>
            <w:ins w:id="109" w:author="CTI" w:date="2021-09-22T15:04:00Z">
              <w:r>
                <w:rPr>
                  <w:rFonts w:hint="eastAsia"/>
                  <w:sz w:val="18"/>
                </w:rPr>
                <w:t>した</w:t>
              </w:r>
            </w:ins>
          </w:p>
          <w:p w14:paraId="301F24B3" w14:textId="77777777" w:rsidR="00CD2AEE" w:rsidRDefault="0035775E">
            <w:pPr>
              <w:snapToGrid w:val="0"/>
              <w:jc w:val="center"/>
              <w:rPr>
                <w:ins w:id="110" w:author="CTI" w:date="2021-09-22T15:04:00Z"/>
                <w:sz w:val="18"/>
              </w:rPr>
            </w:pPr>
            <w:ins w:id="111" w:author="CTI" w:date="2021-09-22T15:04:00Z">
              <w:r>
                <w:rPr>
                  <w:rFonts w:hint="eastAsia"/>
                  <w:sz w:val="18"/>
                </w:rPr>
                <w:t>年月日</w:t>
              </w:r>
            </w:ins>
          </w:p>
        </w:tc>
        <w:tc>
          <w:tcPr>
            <w:tcW w:w="1006" w:type="dxa"/>
            <w:vAlign w:val="center"/>
          </w:tcPr>
          <w:p w14:paraId="35CFB16F" w14:textId="77777777" w:rsidR="00CD2AEE" w:rsidRDefault="0035775E">
            <w:pPr>
              <w:snapToGrid w:val="0"/>
              <w:jc w:val="center"/>
              <w:rPr>
                <w:ins w:id="112" w:author="CTI" w:date="2021-09-22T15:04:00Z"/>
                <w:sz w:val="18"/>
              </w:rPr>
            </w:pPr>
            <w:ins w:id="113" w:author="CTI" w:date="2021-09-22T15:04:00Z">
              <w:r>
                <w:rPr>
                  <w:rFonts w:hint="eastAsia"/>
                  <w:sz w:val="18"/>
                </w:rPr>
                <w:t>－</w:t>
              </w:r>
            </w:ins>
          </w:p>
        </w:tc>
        <w:tc>
          <w:tcPr>
            <w:tcW w:w="1006" w:type="dxa"/>
            <w:vAlign w:val="center"/>
          </w:tcPr>
          <w:p w14:paraId="7BD6B0F5" w14:textId="77777777" w:rsidR="00CD2AEE" w:rsidRDefault="0035775E">
            <w:pPr>
              <w:snapToGrid w:val="0"/>
              <w:jc w:val="center"/>
              <w:rPr>
                <w:ins w:id="114" w:author="CTI" w:date="2021-09-22T15:04:00Z"/>
                <w:sz w:val="18"/>
              </w:rPr>
            </w:pPr>
            <w:ins w:id="115" w:author="CTI" w:date="2021-09-22T15:04:00Z">
              <w:r>
                <w:rPr>
                  <w:rFonts w:hint="eastAsia"/>
                  <w:sz w:val="18"/>
                </w:rPr>
                <w:t>－</w:t>
              </w:r>
            </w:ins>
          </w:p>
        </w:tc>
      </w:tr>
      <w:tr w:rsidR="00CD2AEE" w14:paraId="4A3A9CEE" w14:textId="77777777">
        <w:trPr>
          <w:cantSplit/>
          <w:tblHeader/>
          <w:ins w:id="116" w:author="CTI" w:date="2021-09-22T15:04:00Z"/>
        </w:trPr>
        <w:tc>
          <w:tcPr>
            <w:tcW w:w="1246" w:type="dxa"/>
            <w:vAlign w:val="center"/>
          </w:tcPr>
          <w:p w14:paraId="697AE63D" w14:textId="77777777" w:rsidR="00CD2AEE" w:rsidRDefault="0035775E">
            <w:pPr>
              <w:snapToGrid w:val="0"/>
              <w:jc w:val="center"/>
              <w:rPr>
                <w:ins w:id="117" w:author="CTI" w:date="2021-09-22T15:04:00Z"/>
                <w:sz w:val="18"/>
              </w:rPr>
            </w:pPr>
            <w:ins w:id="118" w:author="CTI" w:date="2021-09-22T15:04:00Z">
              <w:r>
                <w:rPr>
                  <w:rFonts w:hint="eastAsia"/>
                  <w:sz w:val="18"/>
                </w:rPr>
                <w:t>見積不採用通知</w:t>
              </w:r>
            </w:ins>
          </w:p>
        </w:tc>
        <w:tc>
          <w:tcPr>
            <w:tcW w:w="218" w:type="dxa"/>
            <w:tcBorders>
              <w:top w:val="nil"/>
              <w:bottom w:val="nil"/>
            </w:tcBorders>
          </w:tcPr>
          <w:p w14:paraId="2ADFA7E0" w14:textId="77777777" w:rsidR="00CD2AEE" w:rsidRDefault="00CD2AEE">
            <w:pPr>
              <w:snapToGrid w:val="0"/>
              <w:jc w:val="center"/>
              <w:rPr>
                <w:ins w:id="119" w:author="CTI" w:date="2021-09-22T15:04:00Z"/>
                <w:sz w:val="18"/>
              </w:rPr>
            </w:pPr>
          </w:p>
        </w:tc>
        <w:tc>
          <w:tcPr>
            <w:tcW w:w="1005" w:type="dxa"/>
            <w:tcBorders>
              <w:top w:val="single" w:sz="12" w:space="0" w:color="auto"/>
            </w:tcBorders>
            <w:vAlign w:val="center"/>
          </w:tcPr>
          <w:p w14:paraId="6137FD90" w14:textId="77777777" w:rsidR="00CD2AEE" w:rsidRDefault="0035775E">
            <w:pPr>
              <w:snapToGrid w:val="0"/>
              <w:jc w:val="center"/>
              <w:rPr>
                <w:ins w:id="120" w:author="CTI" w:date="2021-09-22T15:04:00Z"/>
                <w:sz w:val="18"/>
              </w:rPr>
            </w:pPr>
            <w:ins w:id="121" w:author="CTI" w:date="2021-09-22T15:04:00Z">
              <w:r>
                <w:rPr>
                  <w:rFonts w:hint="eastAsia"/>
                  <w:sz w:val="18"/>
                </w:rPr>
                <w:t>不採用</w:t>
              </w:r>
            </w:ins>
          </w:p>
          <w:p w14:paraId="3C075833" w14:textId="77777777" w:rsidR="00CD2AEE" w:rsidRDefault="0035775E">
            <w:pPr>
              <w:snapToGrid w:val="0"/>
              <w:jc w:val="center"/>
              <w:rPr>
                <w:ins w:id="122" w:author="CTI" w:date="2021-09-22T15:04:00Z"/>
                <w:sz w:val="18"/>
              </w:rPr>
            </w:pPr>
            <w:ins w:id="123" w:author="CTI" w:date="2021-09-22T15:04:00Z">
              <w:r>
                <w:rPr>
                  <w:rFonts w:hint="eastAsia"/>
                  <w:sz w:val="18"/>
                </w:rPr>
                <w:t>通知番号</w:t>
              </w:r>
            </w:ins>
          </w:p>
        </w:tc>
        <w:tc>
          <w:tcPr>
            <w:tcW w:w="1006" w:type="dxa"/>
            <w:tcBorders>
              <w:top w:val="single" w:sz="12" w:space="0" w:color="auto"/>
            </w:tcBorders>
            <w:vAlign w:val="center"/>
          </w:tcPr>
          <w:p w14:paraId="00CF8309" w14:textId="77777777" w:rsidR="00CD2AEE" w:rsidRDefault="0035775E">
            <w:pPr>
              <w:snapToGrid w:val="0"/>
              <w:jc w:val="center"/>
              <w:rPr>
                <w:ins w:id="124" w:author="CTI" w:date="2021-09-22T15:04:00Z"/>
                <w:sz w:val="18"/>
              </w:rPr>
            </w:pPr>
            <w:ins w:id="125" w:author="CTI" w:date="2021-09-22T15:04:00Z">
              <w:r>
                <w:rPr>
                  <w:rFonts w:hint="eastAsia"/>
                  <w:sz w:val="18"/>
                </w:rPr>
                <w:t>不採用を通知した</w:t>
              </w:r>
            </w:ins>
          </w:p>
          <w:p w14:paraId="33E28FF7" w14:textId="77777777" w:rsidR="00CD2AEE" w:rsidRDefault="0035775E">
            <w:pPr>
              <w:snapToGrid w:val="0"/>
              <w:jc w:val="center"/>
              <w:rPr>
                <w:ins w:id="126" w:author="CTI" w:date="2021-09-22T15:04:00Z"/>
                <w:sz w:val="18"/>
              </w:rPr>
            </w:pPr>
            <w:ins w:id="127" w:author="CTI" w:date="2021-09-22T15:04:00Z">
              <w:r>
                <w:rPr>
                  <w:rFonts w:hint="eastAsia"/>
                  <w:sz w:val="18"/>
                </w:rPr>
                <w:t>年月日</w:t>
              </w:r>
            </w:ins>
          </w:p>
        </w:tc>
        <w:tc>
          <w:tcPr>
            <w:tcW w:w="1006" w:type="dxa"/>
          </w:tcPr>
          <w:p w14:paraId="15B9CA34" w14:textId="77777777" w:rsidR="00CD2AEE" w:rsidRDefault="00CD2AEE">
            <w:pPr>
              <w:snapToGrid w:val="0"/>
              <w:jc w:val="center"/>
              <w:rPr>
                <w:sz w:val="18"/>
              </w:rPr>
            </w:pPr>
          </w:p>
        </w:tc>
        <w:tc>
          <w:tcPr>
            <w:tcW w:w="1006" w:type="dxa"/>
            <w:vAlign w:val="center"/>
          </w:tcPr>
          <w:p w14:paraId="138EF935" w14:textId="77777777" w:rsidR="00CD2AEE" w:rsidRDefault="0035775E">
            <w:pPr>
              <w:snapToGrid w:val="0"/>
              <w:jc w:val="center"/>
              <w:rPr>
                <w:ins w:id="128" w:author="CTI" w:date="2021-09-22T15:04:00Z"/>
                <w:sz w:val="18"/>
              </w:rPr>
            </w:pPr>
            <w:ins w:id="129" w:author="CTI" w:date="2021-09-22T15:04:00Z">
              <w:r>
                <w:rPr>
                  <w:rFonts w:hint="eastAsia"/>
                  <w:sz w:val="18"/>
                </w:rPr>
                <w:t>*</w:t>
              </w:r>
              <w:r>
                <w:rPr>
                  <w:rFonts w:hint="eastAsia"/>
                  <w:sz w:val="18"/>
                </w:rPr>
                <w:t>見積依頼</w:t>
              </w:r>
            </w:ins>
          </w:p>
          <w:p w14:paraId="6EFB2CF2" w14:textId="77777777" w:rsidR="00CD2AEE" w:rsidRDefault="0035775E">
            <w:pPr>
              <w:snapToGrid w:val="0"/>
              <w:jc w:val="center"/>
              <w:rPr>
                <w:ins w:id="130" w:author="CTI" w:date="2021-09-22T15:04:00Z"/>
                <w:sz w:val="18"/>
              </w:rPr>
            </w:pPr>
            <w:ins w:id="131" w:author="CTI" w:date="2021-09-22T15:04:00Z">
              <w:r>
                <w:rPr>
                  <w:rFonts w:hint="eastAsia"/>
                  <w:sz w:val="18"/>
                </w:rPr>
                <w:t>番号</w:t>
              </w:r>
            </w:ins>
          </w:p>
        </w:tc>
        <w:tc>
          <w:tcPr>
            <w:tcW w:w="1006" w:type="dxa"/>
            <w:vAlign w:val="center"/>
          </w:tcPr>
          <w:p w14:paraId="34F83B6F" w14:textId="77777777" w:rsidR="00CD2AEE" w:rsidRDefault="0035775E">
            <w:pPr>
              <w:snapToGrid w:val="0"/>
              <w:jc w:val="center"/>
              <w:rPr>
                <w:ins w:id="132" w:author="CTI" w:date="2021-09-22T15:04:00Z"/>
                <w:sz w:val="18"/>
              </w:rPr>
            </w:pPr>
            <w:ins w:id="133" w:author="CTI" w:date="2021-09-22T15:04:00Z">
              <w:r>
                <w:rPr>
                  <w:rFonts w:hint="eastAsia"/>
                  <w:sz w:val="18"/>
                </w:rPr>
                <w:t>見積を依頼した</w:t>
              </w:r>
            </w:ins>
          </w:p>
          <w:p w14:paraId="320CE8C4" w14:textId="77777777" w:rsidR="00CD2AEE" w:rsidRDefault="0035775E">
            <w:pPr>
              <w:snapToGrid w:val="0"/>
              <w:jc w:val="center"/>
              <w:rPr>
                <w:ins w:id="134" w:author="CTI" w:date="2021-09-22T15:04:00Z"/>
                <w:sz w:val="18"/>
              </w:rPr>
            </w:pPr>
            <w:ins w:id="135" w:author="CTI" w:date="2021-09-22T15:04:00Z">
              <w:r>
                <w:rPr>
                  <w:rFonts w:hint="eastAsia"/>
                  <w:sz w:val="18"/>
                </w:rPr>
                <w:t>年月日</w:t>
              </w:r>
            </w:ins>
          </w:p>
        </w:tc>
        <w:tc>
          <w:tcPr>
            <w:tcW w:w="1006" w:type="dxa"/>
            <w:vAlign w:val="center"/>
          </w:tcPr>
          <w:p w14:paraId="344A8012" w14:textId="77777777" w:rsidR="00CD2AEE" w:rsidRDefault="0035775E">
            <w:pPr>
              <w:snapToGrid w:val="0"/>
              <w:jc w:val="center"/>
              <w:rPr>
                <w:ins w:id="136" w:author="CTI" w:date="2021-09-22T15:04:00Z"/>
                <w:sz w:val="18"/>
              </w:rPr>
            </w:pPr>
            <w:ins w:id="137" w:author="CTI" w:date="2021-09-22T15:04:00Z">
              <w:r>
                <w:rPr>
                  <w:rFonts w:hint="eastAsia"/>
                  <w:sz w:val="18"/>
                </w:rPr>
                <w:t>－</w:t>
              </w:r>
            </w:ins>
          </w:p>
        </w:tc>
        <w:tc>
          <w:tcPr>
            <w:tcW w:w="1006" w:type="dxa"/>
            <w:vAlign w:val="center"/>
          </w:tcPr>
          <w:p w14:paraId="291FF65A" w14:textId="77777777" w:rsidR="00CD2AEE" w:rsidRDefault="0035775E">
            <w:pPr>
              <w:snapToGrid w:val="0"/>
              <w:jc w:val="center"/>
              <w:rPr>
                <w:ins w:id="138" w:author="CTI" w:date="2021-09-22T15:04:00Z"/>
                <w:sz w:val="18"/>
              </w:rPr>
            </w:pPr>
            <w:ins w:id="139" w:author="CTI" w:date="2021-09-22T15:04:00Z">
              <w:r>
                <w:rPr>
                  <w:rFonts w:hint="eastAsia"/>
                  <w:sz w:val="18"/>
                </w:rPr>
                <w:t>－</w:t>
              </w:r>
            </w:ins>
          </w:p>
        </w:tc>
      </w:tr>
      <w:tr w:rsidR="00CD2AEE" w14:paraId="62F4455D" w14:textId="77777777">
        <w:trPr>
          <w:cantSplit/>
          <w:tblHeader/>
          <w:ins w:id="140" w:author="CTI" w:date="2021-09-22T15:04:00Z"/>
        </w:trPr>
        <w:tc>
          <w:tcPr>
            <w:tcW w:w="1246" w:type="dxa"/>
            <w:vAlign w:val="center"/>
          </w:tcPr>
          <w:p w14:paraId="45A3462E" w14:textId="77777777" w:rsidR="00CD2AEE" w:rsidRDefault="0035775E">
            <w:pPr>
              <w:snapToGrid w:val="0"/>
              <w:jc w:val="center"/>
              <w:rPr>
                <w:ins w:id="141" w:author="CTI" w:date="2021-09-22T15:04:00Z"/>
                <w:sz w:val="18"/>
              </w:rPr>
            </w:pPr>
            <w:ins w:id="142" w:author="CTI" w:date="2021-09-22T15:04:00Z">
              <w:r>
                <w:rPr>
                  <w:rFonts w:hint="eastAsia"/>
                  <w:sz w:val="18"/>
                </w:rPr>
                <w:t>確定注文</w:t>
              </w:r>
            </w:ins>
          </w:p>
        </w:tc>
        <w:tc>
          <w:tcPr>
            <w:tcW w:w="218" w:type="dxa"/>
            <w:tcBorders>
              <w:top w:val="nil"/>
              <w:bottom w:val="nil"/>
            </w:tcBorders>
          </w:tcPr>
          <w:p w14:paraId="23C825E2" w14:textId="77777777" w:rsidR="00CD2AEE" w:rsidRDefault="00CD2AEE">
            <w:pPr>
              <w:snapToGrid w:val="0"/>
              <w:jc w:val="center"/>
              <w:rPr>
                <w:ins w:id="143" w:author="CTI" w:date="2021-09-22T15:04:00Z"/>
                <w:sz w:val="18"/>
              </w:rPr>
            </w:pPr>
          </w:p>
        </w:tc>
        <w:tc>
          <w:tcPr>
            <w:tcW w:w="1005" w:type="dxa"/>
            <w:tcBorders>
              <w:bottom w:val="single" w:sz="12" w:space="0" w:color="auto"/>
            </w:tcBorders>
            <w:vAlign w:val="center"/>
          </w:tcPr>
          <w:p w14:paraId="50621A67" w14:textId="77777777" w:rsidR="00CD2AEE" w:rsidRDefault="0035775E">
            <w:pPr>
              <w:snapToGrid w:val="0"/>
              <w:jc w:val="center"/>
              <w:rPr>
                <w:ins w:id="144" w:author="CTI" w:date="2021-09-22T15:04:00Z"/>
                <w:sz w:val="18"/>
              </w:rPr>
            </w:pPr>
            <w:ins w:id="145" w:author="CTI" w:date="2021-09-22T15:04:00Z">
              <w:r>
                <w:rPr>
                  <w:rFonts w:hint="eastAsia"/>
                  <w:sz w:val="18"/>
                </w:rPr>
                <w:t>*</w:t>
              </w:r>
              <w:r>
                <w:rPr>
                  <w:rFonts w:hint="eastAsia"/>
                  <w:sz w:val="18"/>
                </w:rPr>
                <w:t>注文番号</w:t>
              </w:r>
            </w:ins>
          </w:p>
        </w:tc>
        <w:tc>
          <w:tcPr>
            <w:tcW w:w="1006" w:type="dxa"/>
            <w:tcBorders>
              <w:bottom w:val="single" w:sz="12" w:space="0" w:color="auto"/>
            </w:tcBorders>
            <w:vAlign w:val="center"/>
          </w:tcPr>
          <w:p w14:paraId="5E9BD04F" w14:textId="77777777" w:rsidR="00CD2AEE" w:rsidRDefault="0035775E">
            <w:pPr>
              <w:snapToGrid w:val="0"/>
              <w:jc w:val="center"/>
              <w:rPr>
                <w:ins w:id="146" w:author="CTI" w:date="2021-09-22T15:04:00Z"/>
                <w:sz w:val="18"/>
              </w:rPr>
            </w:pPr>
            <w:ins w:id="147" w:author="CTI" w:date="2021-09-22T15:04:00Z">
              <w:r>
                <w:rPr>
                  <w:rFonts w:hint="eastAsia"/>
                  <w:sz w:val="18"/>
                </w:rPr>
                <w:t>注文した</w:t>
              </w:r>
            </w:ins>
          </w:p>
          <w:p w14:paraId="1A93604F" w14:textId="77777777" w:rsidR="00CD2AEE" w:rsidRDefault="0035775E">
            <w:pPr>
              <w:snapToGrid w:val="0"/>
              <w:jc w:val="center"/>
              <w:rPr>
                <w:ins w:id="148" w:author="CTI" w:date="2021-09-22T15:04:00Z"/>
                <w:sz w:val="18"/>
              </w:rPr>
            </w:pPr>
            <w:ins w:id="149" w:author="CTI" w:date="2021-09-22T15:04:00Z">
              <w:r>
                <w:rPr>
                  <w:rFonts w:hint="eastAsia"/>
                  <w:sz w:val="18"/>
                </w:rPr>
                <w:t>年月日</w:t>
              </w:r>
            </w:ins>
          </w:p>
        </w:tc>
        <w:tc>
          <w:tcPr>
            <w:tcW w:w="1006" w:type="dxa"/>
          </w:tcPr>
          <w:p w14:paraId="22E288F9" w14:textId="77777777" w:rsidR="00CD2AEE" w:rsidRDefault="00CD2AEE">
            <w:pPr>
              <w:snapToGrid w:val="0"/>
              <w:jc w:val="center"/>
              <w:rPr>
                <w:sz w:val="18"/>
              </w:rPr>
            </w:pPr>
          </w:p>
        </w:tc>
        <w:tc>
          <w:tcPr>
            <w:tcW w:w="1006" w:type="dxa"/>
            <w:vAlign w:val="center"/>
          </w:tcPr>
          <w:p w14:paraId="67AD7CDD" w14:textId="77777777" w:rsidR="00CD2AEE" w:rsidRDefault="0035775E">
            <w:pPr>
              <w:snapToGrid w:val="0"/>
              <w:jc w:val="center"/>
              <w:rPr>
                <w:ins w:id="150" w:author="CTI" w:date="2021-09-22T15:04:00Z"/>
                <w:sz w:val="18"/>
              </w:rPr>
            </w:pPr>
            <w:ins w:id="151" w:author="CTI" w:date="2021-09-22T15:04:00Z">
              <w:r>
                <w:rPr>
                  <w:rFonts w:hint="eastAsia"/>
                  <w:sz w:val="18"/>
                </w:rPr>
                <w:t>－</w:t>
              </w:r>
            </w:ins>
          </w:p>
        </w:tc>
        <w:tc>
          <w:tcPr>
            <w:tcW w:w="1006" w:type="dxa"/>
            <w:vAlign w:val="center"/>
          </w:tcPr>
          <w:p w14:paraId="059C2446" w14:textId="77777777" w:rsidR="00CD2AEE" w:rsidRDefault="0035775E">
            <w:pPr>
              <w:snapToGrid w:val="0"/>
              <w:jc w:val="center"/>
              <w:rPr>
                <w:ins w:id="152" w:author="CTI" w:date="2021-09-22T15:04:00Z"/>
                <w:sz w:val="18"/>
              </w:rPr>
            </w:pPr>
            <w:ins w:id="153" w:author="CTI" w:date="2021-09-22T15:04:00Z">
              <w:r>
                <w:rPr>
                  <w:rFonts w:hint="eastAsia"/>
                  <w:sz w:val="18"/>
                </w:rPr>
                <w:t>－</w:t>
              </w:r>
            </w:ins>
          </w:p>
        </w:tc>
        <w:tc>
          <w:tcPr>
            <w:tcW w:w="1006" w:type="dxa"/>
            <w:vAlign w:val="center"/>
          </w:tcPr>
          <w:p w14:paraId="522839D1" w14:textId="77777777" w:rsidR="00CD2AEE" w:rsidRDefault="0035775E">
            <w:pPr>
              <w:snapToGrid w:val="0"/>
              <w:jc w:val="center"/>
              <w:rPr>
                <w:ins w:id="154" w:author="CTI" w:date="2021-09-22T15:04:00Z"/>
                <w:sz w:val="18"/>
              </w:rPr>
            </w:pPr>
            <w:ins w:id="155" w:author="CTI" w:date="2021-09-22T15:04:00Z">
              <w:r>
                <w:rPr>
                  <w:rFonts w:hint="eastAsia"/>
                  <w:sz w:val="18"/>
                </w:rPr>
                <w:t>*</w:t>
              </w:r>
              <w:r>
                <w:rPr>
                  <w:rFonts w:hint="eastAsia"/>
                  <w:sz w:val="18"/>
                </w:rPr>
                <w:t>注文番号</w:t>
              </w:r>
            </w:ins>
          </w:p>
          <w:p w14:paraId="6C3EDD17" w14:textId="77777777" w:rsidR="00CD2AEE" w:rsidRDefault="0035775E">
            <w:pPr>
              <w:snapToGrid w:val="0"/>
              <w:jc w:val="center"/>
              <w:rPr>
                <w:ins w:id="156" w:author="CTI" w:date="2021-09-22T15:04:00Z"/>
                <w:sz w:val="18"/>
              </w:rPr>
            </w:pPr>
            <w:ins w:id="157" w:author="CTI" w:date="2021-09-22T15:04:00Z">
              <w:r>
                <w:rPr>
                  <w:rFonts w:hint="eastAsia"/>
                  <w:sz w:val="18"/>
                </w:rPr>
                <w:t>枝番</w:t>
              </w:r>
            </w:ins>
          </w:p>
        </w:tc>
        <w:tc>
          <w:tcPr>
            <w:tcW w:w="1006" w:type="dxa"/>
            <w:vAlign w:val="center"/>
          </w:tcPr>
          <w:p w14:paraId="42B4B736" w14:textId="77777777" w:rsidR="00CD2AEE" w:rsidRDefault="0035775E">
            <w:pPr>
              <w:snapToGrid w:val="0"/>
              <w:jc w:val="center"/>
              <w:rPr>
                <w:ins w:id="158" w:author="CTI" w:date="2021-09-22T15:04:00Z"/>
                <w:sz w:val="18"/>
              </w:rPr>
            </w:pPr>
            <w:ins w:id="159" w:author="CTI" w:date="2021-09-22T15:04:00Z">
              <w:r>
                <w:rPr>
                  <w:rFonts w:hint="eastAsia"/>
                  <w:sz w:val="18"/>
                </w:rPr>
                <w:t>見積依頼</w:t>
              </w:r>
            </w:ins>
          </w:p>
          <w:p w14:paraId="29E57633" w14:textId="77777777" w:rsidR="00CD2AEE" w:rsidRDefault="0035775E">
            <w:pPr>
              <w:snapToGrid w:val="0"/>
              <w:jc w:val="center"/>
              <w:rPr>
                <w:ins w:id="160" w:author="CTI" w:date="2021-09-22T15:04:00Z"/>
                <w:sz w:val="18"/>
              </w:rPr>
            </w:pPr>
            <w:ins w:id="161" w:author="CTI" w:date="2021-09-22T15:04:00Z">
              <w:r>
                <w:rPr>
                  <w:rFonts w:hint="eastAsia"/>
                  <w:sz w:val="18"/>
                </w:rPr>
                <w:t>番号</w:t>
              </w:r>
            </w:ins>
          </w:p>
        </w:tc>
      </w:tr>
      <w:tr w:rsidR="00CD2AEE" w14:paraId="76637861" w14:textId="77777777">
        <w:trPr>
          <w:cantSplit/>
          <w:tblHeader/>
          <w:ins w:id="162" w:author="CTI" w:date="2021-09-22T15:04:00Z"/>
        </w:trPr>
        <w:tc>
          <w:tcPr>
            <w:tcW w:w="1246" w:type="dxa"/>
            <w:vAlign w:val="center"/>
          </w:tcPr>
          <w:p w14:paraId="5015DB86" w14:textId="77777777" w:rsidR="00CD2AEE" w:rsidRDefault="0035775E">
            <w:pPr>
              <w:snapToGrid w:val="0"/>
              <w:jc w:val="center"/>
              <w:rPr>
                <w:ins w:id="163" w:author="CTI" w:date="2021-09-22T15:04:00Z"/>
                <w:sz w:val="18"/>
              </w:rPr>
            </w:pPr>
            <w:ins w:id="164" w:author="CTI" w:date="2021-09-22T15:04:00Z">
              <w:r>
                <w:rPr>
                  <w:rFonts w:hint="eastAsia"/>
                  <w:sz w:val="18"/>
                </w:rPr>
                <w:t>注文請け</w:t>
              </w:r>
            </w:ins>
          </w:p>
        </w:tc>
        <w:tc>
          <w:tcPr>
            <w:tcW w:w="218" w:type="dxa"/>
            <w:tcBorders>
              <w:top w:val="nil"/>
              <w:bottom w:val="nil"/>
              <w:right w:val="single" w:sz="12" w:space="0" w:color="auto"/>
            </w:tcBorders>
            <w:shd w:val="clear" w:color="auto" w:fill="FFFFFF"/>
          </w:tcPr>
          <w:p w14:paraId="71937C3E" w14:textId="77777777" w:rsidR="00CD2AEE" w:rsidRDefault="00CD2AEE">
            <w:pPr>
              <w:snapToGrid w:val="0"/>
              <w:jc w:val="center"/>
              <w:rPr>
                <w:ins w:id="165" w:author="CTI" w:date="2021-09-22T15:04:00Z"/>
                <w:b/>
                <w:sz w:val="18"/>
              </w:rPr>
            </w:pPr>
          </w:p>
        </w:tc>
        <w:tc>
          <w:tcPr>
            <w:tcW w:w="1005" w:type="dxa"/>
            <w:tcBorders>
              <w:top w:val="single" w:sz="12" w:space="0" w:color="auto"/>
              <w:left w:val="single" w:sz="12" w:space="0" w:color="auto"/>
              <w:bottom w:val="single" w:sz="12" w:space="0" w:color="auto"/>
              <w:right w:val="single" w:sz="12" w:space="0" w:color="auto"/>
            </w:tcBorders>
            <w:shd w:val="clear" w:color="auto" w:fill="FFFFFF"/>
            <w:vAlign w:val="center"/>
          </w:tcPr>
          <w:p w14:paraId="42124B30" w14:textId="77777777" w:rsidR="00CD2AEE" w:rsidRDefault="0035775E">
            <w:pPr>
              <w:snapToGrid w:val="0"/>
              <w:jc w:val="center"/>
              <w:rPr>
                <w:ins w:id="166" w:author="CTI" w:date="2021-09-22T15:04:00Z"/>
                <w:b/>
                <w:sz w:val="18"/>
              </w:rPr>
            </w:pPr>
            <w:r>
              <w:rPr>
                <w:rFonts w:hint="eastAsia"/>
                <w:b/>
                <w:sz w:val="18"/>
              </w:rPr>
              <w:t>請け書</w:t>
            </w:r>
            <w:ins w:id="167" w:author="CTI" w:date="2021-09-22T15:04:00Z">
              <w:r>
                <w:rPr>
                  <w:rFonts w:hint="eastAsia"/>
                  <w:b/>
                  <w:sz w:val="18"/>
                </w:rPr>
                <w:t>番号</w:t>
              </w:r>
            </w:ins>
          </w:p>
        </w:tc>
        <w:tc>
          <w:tcPr>
            <w:tcW w:w="1006" w:type="dxa"/>
            <w:tcBorders>
              <w:top w:val="single" w:sz="12" w:space="0" w:color="auto"/>
              <w:left w:val="single" w:sz="12" w:space="0" w:color="auto"/>
              <w:bottom w:val="single" w:sz="12" w:space="0" w:color="auto"/>
              <w:right w:val="single" w:sz="12" w:space="0" w:color="auto"/>
            </w:tcBorders>
            <w:shd w:val="clear" w:color="auto" w:fill="FFFFFF"/>
            <w:vAlign w:val="center"/>
          </w:tcPr>
          <w:p w14:paraId="52DB433C" w14:textId="77777777" w:rsidR="00CD2AEE" w:rsidRDefault="0035775E">
            <w:pPr>
              <w:snapToGrid w:val="0"/>
              <w:ind w:right="-120" w:hanging="138"/>
              <w:jc w:val="center"/>
              <w:rPr>
                <w:ins w:id="168" w:author="CTI" w:date="2021-09-22T15:04:00Z"/>
                <w:b/>
                <w:sz w:val="18"/>
              </w:rPr>
            </w:pPr>
            <w:ins w:id="169" w:author="CTI" w:date="2021-09-22T15:04:00Z">
              <w:r>
                <w:rPr>
                  <w:rFonts w:hint="eastAsia"/>
                  <w:b/>
                  <w:sz w:val="18"/>
                </w:rPr>
                <w:t>注文を請けた</w:t>
              </w:r>
            </w:ins>
          </w:p>
          <w:p w14:paraId="40AF239F" w14:textId="77777777" w:rsidR="00CD2AEE" w:rsidRDefault="0035775E">
            <w:pPr>
              <w:snapToGrid w:val="0"/>
              <w:jc w:val="center"/>
              <w:rPr>
                <w:ins w:id="170" w:author="CTI" w:date="2021-09-22T15:04:00Z"/>
                <w:b/>
                <w:sz w:val="18"/>
              </w:rPr>
            </w:pPr>
            <w:ins w:id="171" w:author="CTI" w:date="2021-09-22T15:04:00Z">
              <w:r>
                <w:rPr>
                  <w:rFonts w:hint="eastAsia"/>
                  <w:b/>
                  <w:sz w:val="18"/>
                </w:rPr>
                <w:t>年月日</w:t>
              </w:r>
            </w:ins>
          </w:p>
        </w:tc>
        <w:tc>
          <w:tcPr>
            <w:tcW w:w="1006" w:type="dxa"/>
            <w:tcBorders>
              <w:left w:val="single" w:sz="12" w:space="0" w:color="auto"/>
              <w:right w:val="single" w:sz="12" w:space="0" w:color="auto"/>
            </w:tcBorders>
          </w:tcPr>
          <w:p w14:paraId="19F667E6" w14:textId="77777777" w:rsidR="00CD2AEE" w:rsidRDefault="00CD2AEE">
            <w:pPr>
              <w:snapToGrid w:val="0"/>
              <w:jc w:val="center"/>
              <w:rPr>
                <w:sz w:val="18"/>
              </w:rPr>
            </w:pPr>
          </w:p>
        </w:tc>
        <w:tc>
          <w:tcPr>
            <w:tcW w:w="1006" w:type="dxa"/>
            <w:tcBorders>
              <w:left w:val="single" w:sz="12" w:space="0" w:color="auto"/>
            </w:tcBorders>
            <w:vAlign w:val="center"/>
          </w:tcPr>
          <w:p w14:paraId="1CFCB3EE" w14:textId="77777777" w:rsidR="00CD2AEE" w:rsidRDefault="0035775E">
            <w:pPr>
              <w:snapToGrid w:val="0"/>
              <w:jc w:val="center"/>
              <w:rPr>
                <w:ins w:id="172" w:author="CTI" w:date="2021-09-22T15:04:00Z"/>
                <w:sz w:val="18"/>
              </w:rPr>
            </w:pPr>
            <w:ins w:id="173" w:author="CTI" w:date="2021-09-22T15:04:00Z">
              <w:r>
                <w:rPr>
                  <w:rFonts w:hint="eastAsia"/>
                  <w:sz w:val="18"/>
                </w:rPr>
                <w:t>*</w:t>
              </w:r>
              <w:r>
                <w:rPr>
                  <w:rFonts w:hint="eastAsia"/>
                  <w:sz w:val="18"/>
                </w:rPr>
                <w:t>注文番号</w:t>
              </w:r>
            </w:ins>
          </w:p>
        </w:tc>
        <w:tc>
          <w:tcPr>
            <w:tcW w:w="1006" w:type="dxa"/>
            <w:vAlign w:val="center"/>
          </w:tcPr>
          <w:p w14:paraId="258F6EFB" w14:textId="77777777" w:rsidR="00CD2AEE" w:rsidRDefault="0035775E">
            <w:pPr>
              <w:snapToGrid w:val="0"/>
              <w:jc w:val="center"/>
              <w:rPr>
                <w:ins w:id="174" w:author="CTI" w:date="2021-09-22T15:04:00Z"/>
                <w:sz w:val="18"/>
              </w:rPr>
            </w:pPr>
            <w:ins w:id="175" w:author="CTI" w:date="2021-09-22T15:04:00Z">
              <w:r>
                <w:rPr>
                  <w:rFonts w:hint="eastAsia"/>
                  <w:sz w:val="18"/>
                </w:rPr>
                <w:t>注文した</w:t>
              </w:r>
            </w:ins>
          </w:p>
          <w:p w14:paraId="0AA14B89" w14:textId="77777777" w:rsidR="00CD2AEE" w:rsidRDefault="0035775E">
            <w:pPr>
              <w:snapToGrid w:val="0"/>
              <w:jc w:val="center"/>
              <w:rPr>
                <w:ins w:id="176" w:author="CTI" w:date="2021-09-22T15:04:00Z"/>
                <w:sz w:val="18"/>
              </w:rPr>
            </w:pPr>
            <w:ins w:id="177" w:author="CTI" w:date="2021-09-22T15:04:00Z">
              <w:r>
                <w:rPr>
                  <w:rFonts w:hint="eastAsia"/>
                  <w:sz w:val="18"/>
                </w:rPr>
                <w:t>年月日</w:t>
              </w:r>
            </w:ins>
          </w:p>
        </w:tc>
        <w:tc>
          <w:tcPr>
            <w:tcW w:w="1006" w:type="dxa"/>
            <w:vAlign w:val="center"/>
          </w:tcPr>
          <w:p w14:paraId="68DB6AA8" w14:textId="77777777" w:rsidR="00CD2AEE" w:rsidRDefault="0035775E">
            <w:pPr>
              <w:snapToGrid w:val="0"/>
              <w:jc w:val="center"/>
              <w:rPr>
                <w:ins w:id="178" w:author="CTI" w:date="2021-09-22T15:04:00Z"/>
                <w:sz w:val="18"/>
              </w:rPr>
            </w:pPr>
            <w:ins w:id="179" w:author="CTI" w:date="2021-09-22T15:04:00Z">
              <w:r>
                <w:rPr>
                  <w:rFonts w:hint="eastAsia"/>
                  <w:sz w:val="18"/>
                </w:rPr>
                <w:t>*</w:t>
              </w:r>
              <w:r>
                <w:rPr>
                  <w:rFonts w:hint="eastAsia"/>
                  <w:sz w:val="18"/>
                </w:rPr>
                <w:t>注文番号</w:t>
              </w:r>
            </w:ins>
          </w:p>
          <w:p w14:paraId="4497AF75" w14:textId="77777777" w:rsidR="00CD2AEE" w:rsidRDefault="0035775E">
            <w:pPr>
              <w:snapToGrid w:val="0"/>
              <w:jc w:val="center"/>
              <w:rPr>
                <w:ins w:id="180" w:author="CTI" w:date="2021-09-22T15:04:00Z"/>
                <w:sz w:val="18"/>
              </w:rPr>
            </w:pPr>
            <w:ins w:id="181" w:author="CTI" w:date="2021-09-22T15:04:00Z">
              <w:r>
                <w:rPr>
                  <w:rFonts w:hint="eastAsia"/>
                  <w:sz w:val="18"/>
                </w:rPr>
                <w:t>枝番</w:t>
              </w:r>
            </w:ins>
          </w:p>
        </w:tc>
        <w:tc>
          <w:tcPr>
            <w:tcW w:w="1006" w:type="dxa"/>
            <w:vAlign w:val="center"/>
          </w:tcPr>
          <w:p w14:paraId="0A330216" w14:textId="77777777" w:rsidR="00CD2AEE" w:rsidRDefault="0035775E">
            <w:pPr>
              <w:snapToGrid w:val="0"/>
              <w:jc w:val="center"/>
              <w:rPr>
                <w:ins w:id="182" w:author="CTI" w:date="2021-09-22T15:04:00Z"/>
                <w:sz w:val="18"/>
              </w:rPr>
            </w:pPr>
            <w:ins w:id="183" w:author="CTI" w:date="2021-09-22T15:04:00Z">
              <w:r>
                <w:rPr>
                  <w:rFonts w:hint="eastAsia"/>
                  <w:sz w:val="18"/>
                </w:rPr>
                <w:t>見積依頼</w:t>
              </w:r>
            </w:ins>
          </w:p>
          <w:p w14:paraId="61E3ACA7" w14:textId="77777777" w:rsidR="00CD2AEE" w:rsidRDefault="0035775E">
            <w:pPr>
              <w:snapToGrid w:val="0"/>
              <w:jc w:val="center"/>
              <w:rPr>
                <w:ins w:id="184" w:author="CTI" w:date="2021-09-22T15:04:00Z"/>
                <w:sz w:val="18"/>
              </w:rPr>
            </w:pPr>
            <w:ins w:id="185" w:author="CTI" w:date="2021-09-22T15:04:00Z">
              <w:r>
                <w:rPr>
                  <w:rFonts w:hint="eastAsia"/>
                  <w:sz w:val="18"/>
                </w:rPr>
                <w:t>番号</w:t>
              </w:r>
            </w:ins>
          </w:p>
        </w:tc>
      </w:tr>
    </w:tbl>
    <w:p w14:paraId="610E08CA" w14:textId="77777777" w:rsidR="00CD2AEE" w:rsidRDefault="0035775E">
      <w:pPr>
        <w:snapToGrid w:val="0"/>
        <w:rPr>
          <w:ins w:id="186" w:author="CTI" w:date="2021-09-22T15:04:00Z"/>
        </w:rPr>
      </w:pPr>
      <w:ins w:id="187" w:author="CTI" w:date="2021-09-22T15:04:00Z">
        <w:r>
          <w:rPr>
            <w:rFonts w:hint="eastAsia"/>
          </w:rPr>
          <w:t>*</w:t>
        </w:r>
        <w:r>
          <w:rPr>
            <w:rFonts w:hint="eastAsia"/>
          </w:rPr>
          <w:t>：取引を特定するキー項目</w:t>
        </w:r>
      </w:ins>
    </w:p>
    <w:p w14:paraId="7274086B" w14:textId="77777777" w:rsidR="00CD2AEE" w:rsidRDefault="0035775E">
      <w:pPr>
        <w:snapToGrid w:val="0"/>
        <w:ind w:left="199" w:hanging="199"/>
        <w:rPr>
          <w:ins w:id="188" w:author="CTI" w:date="2021-09-22T15:04:00Z"/>
        </w:rPr>
      </w:pPr>
      <w:ins w:id="189" w:author="CTI" w:date="2021-09-22T15:04:00Z">
        <w:r>
          <w:rPr>
            <w:noProof/>
          </w:rPr>
          <mc:AlternateContent>
            <mc:Choice Requires="wps">
              <w:drawing>
                <wp:anchor distT="0" distB="0" distL="114300" distR="114300" simplePos="0" relativeHeight="251659264" behindDoc="0" locked="0" layoutInCell="1" allowOverlap="1">
                  <wp:simplePos x="0" y="0"/>
                  <wp:positionH relativeFrom="column">
                    <wp:posOffset>853440</wp:posOffset>
                  </wp:positionH>
                  <wp:positionV relativeFrom="paragraph">
                    <wp:posOffset>37465</wp:posOffset>
                  </wp:positionV>
                  <wp:extent cx="257175" cy="142875"/>
                  <wp:effectExtent l="19050" t="19050" r="9525" b="9525"/>
                  <wp:wrapNone/>
                  <wp:docPr id="477" name="正方形/長方形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42875"/>
                          </a:xfrm>
                          <a:prstGeom prst="rect">
                            <a:avLst/>
                          </a:prstGeom>
                          <a:solidFill>
                            <a:srgbClr val="FFFFFF"/>
                          </a:solidFill>
                          <a:ln w="28575">
                            <a:solidFill>
                              <a:srgbClr val="000000"/>
                            </a:solidFill>
                            <a:miter lim="800000"/>
                          </a:ln>
                        </wps:spPr>
                        <wps:bodyPr rot="0" vert="horz" wrap="square" lIns="74295" tIns="8890" rIns="74295" bIns="8890" anchor="t" anchorCtr="0" upright="1">
                          <a:noAutofit/>
                        </wps:bodyPr>
                      </wps:wsp>
                    </a:graphicData>
                  </a:graphic>
                </wp:anchor>
              </w:drawing>
            </mc:Choice>
            <mc:Fallback xmlns:wpsCustomData="http://www.wps.cn/officeDocument/2013/wpsCustomData">
              <w:pict>
                <v:rect id="正方形/長方形 137" o:spid="_x0000_s1026" o:spt="1" style="position:absolute;left:0pt;margin-left:67.2pt;margin-top:2.95pt;height:11.25pt;width:20.25pt;z-index:251659264;mso-width-relative:page;mso-height-relative:page;" fillcolor="#FFFFFF" filled="t" stroked="t" coordsize="21600,21600" o:gfxdata="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64Eup1AAA&#10;AAgBAAAPAAAAAAAAAAEAIAAAACIAAABkcnMvZG93bnJldi54bWxQSwECFAAUAAAACACHTuJA2SXS&#10;viICAAAwBAAADgAAAAAAAAABACAAAAAjAQAAZHJzL2Uyb0RvYy54bWxQSwUGAAAAAAYABgBZAQAA&#10;twUAAAAA&#10;">
                  <v:fill on="t" focussize="0,0"/>
                  <v:stroke weight="2.25pt" color="#000000" miterlimit="8" joinstyle="miter"/>
                  <v:imagedata o:title=""/>
                  <o:lock v:ext="edit" aspectratio="f"/>
                  <v:textbox inset="2.06375mm,0.7pt,2.06375mm,0.7pt"/>
                </v:rect>
              </w:pict>
            </mc:Fallback>
          </mc:AlternateContent>
        </w:r>
        <w:r>
          <w:t>【注】</w:t>
        </w:r>
        <w:r>
          <w:rPr>
            <w:rFonts w:hint="eastAsia"/>
          </w:rPr>
          <w:t xml:space="preserve">太枠　　　　</w:t>
        </w:r>
        <w:r>
          <w:t>は</w:t>
        </w:r>
        <w:r>
          <w:rPr>
            <w:rFonts w:hint="eastAsia"/>
          </w:rPr>
          <w:t>､</w:t>
        </w:r>
        <w:r>
          <w:t>受注者が発番する番号</w:t>
        </w:r>
        <w:r>
          <w:rPr>
            <w:rFonts w:hint="eastAsia"/>
          </w:rPr>
          <w:t>､</w:t>
        </w:r>
        <w:r>
          <w:t>年月日</w:t>
        </w:r>
        <w:r>
          <w:rPr>
            <w:rFonts w:hint="eastAsia"/>
          </w:rPr>
          <w:t>｡</w:t>
        </w:r>
        <w:r>
          <w:t>それ以外は発注者が発番する番号</w:t>
        </w:r>
        <w:r>
          <w:rPr>
            <w:rFonts w:hint="eastAsia"/>
          </w:rPr>
          <w:t>､</w:t>
        </w:r>
        <w:r>
          <w:t>年月日</w:t>
        </w:r>
        <w:r>
          <w:rPr>
            <w:rFonts w:hint="eastAsia"/>
          </w:rPr>
          <w:t>｡</w:t>
        </w:r>
      </w:ins>
    </w:p>
    <w:p w14:paraId="6873E54F" w14:textId="77777777" w:rsidR="00CD2AEE" w:rsidRDefault="00CD2AEE">
      <w:pPr>
        <w:snapToGrid w:val="0"/>
        <w:jc w:val="left"/>
        <w:rPr>
          <w:rFonts w:ascii="ＭＳ Ｐゴシック" w:eastAsia="ＭＳ Ｐゴシック" w:hAnsi="ＭＳ Ｐゴシック"/>
        </w:rPr>
      </w:pPr>
    </w:p>
    <w:p w14:paraId="4130EC07"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rPr>
        <w:br w:type="page"/>
      </w:r>
    </w:p>
    <w:p w14:paraId="0CDBAAB4"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lastRenderedPageBreak/>
        <w:t>■B.Ⅵ.注文</w:t>
      </w:r>
    </w:p>
    <w:p w14:paraId="62306CEB" w14:textId="77777777" w:rsidR="00CD2AEE" w:rsidRDefault="0035775E">
      <w:pPr>
        <w:snapToGrid w:val="0"/>
        <w:ind w:left="199" w:hanging="199"/>
      </w:pPr>
      <w:r>
        <w:rPr>
          <w:rFonts w:hint="eastAsia"/>
        </w:rPr>
        <w:t>・「表</w:t>
      </w:r>
      <w:r>
        <w:rPr>
          <w:rFonts w:hint="eastAsia"/>
        </w:rPr>
        <w:t xml:space="preserve"> B.</w:t>
      </w:r>
      <w:r>
        <w:rPr>
          <w:rFonts w:hint="eastAsia"/>
        </w:rPr>
        <w:t>Ⅵ</w:t>
      </w:r>
      <w:r>
        <w:rPr>
          <w:rFonts w:hint="eastAsia"/>
        </w:rPr>
        <w:t>-</w:t>
      </w:r>
      <w:r>
        <w:rPr>
          <w:color w:val="FF0000"/>
        </w:rPr>
        <w:t>6</w:t>
      </w:r>
      <w:r>
        <w:rPr>
          <w:rFonts w:hint="eastAsia"/>
        </w:rPr>
        <w:t xml:space="preserve">　</w:t>
      </w:r>
      <w:r>
        <w:rPr>
          <w:rFonts w:hint="eastAsia"/>
        </w:rPr>
        <w:t>[1007]</w:t>
      </w:r>
      <w:r>
        <w:rPr>
          <w:rFonts w:hint="eastAsia"/>
        </w:rPr>
        <w:t>帳票</w:t>
      </w:r>
      <w:r>
        <w:rPr>
          <w:rFonts w:hint="eastAsia"/>
        </w:rPr>
        <w:t>No.</w:t>
      </w:r>
      <w:r>
        <w:rPr>
          <w:rFonts w:hint="eastAsia"/>
        </w:rPr>
        <w:t>、</w:t>
      </w:r>
      <w:r>
        <w:rPr>
          <w:rFonts w:hint="eastAsia"/>
        </w:rPr>
        <w:t>[1009]</w:t>
      </w:r>
      <w:r>
        <w:rPr>
          <w:rFonts w:hint="eastAsia"/>
        </w:rPr>
        <w:t>参照帳票</w:t>
      </w:r>
      <w:r>
        <w:rPr>
          <w:rFonts w:hint="eastAsia"/>
        </w:rPr>
        <w:t>No.</w:t>
      </w:r>
      <w:r>
        <w:rPr>
          <w:rFonts w:hint="eastAsia"/>
        </w:rPr>
        <w:t>等の記載方法」を参照のこと。</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469"/>
        <w:gridCol w:w="260"/>
        <w:gridCol w:w="1129"/>
        <w:gridCol w:w="1129"/>
        <w:gridCol w:w="1130"/>
        <w:gridCol w:w="1129"/>
        <w:gridCol w:w="1129"/>
        <w:gridCol w:w="1130"/>
      </w:tblGrid>
      <w:tr w:rsidR="00CD2AEE" w14:paraId="2D677E23" w14:textId="77777777">
        <w:trPr>
          <w:cantSplit/>
          <w:tblHeader/>
        </w:trPr>
        <w:tc>
          <w:tcPr>
            <w:tcW w:w="1469" w:type="dxa"/>
            <w:tcBorders>
              <w:top w:val="single" w:sz="4" w:space="0" w:color="auto"/>
              <w:left w:val="single" w:sz="4" w:space="0" w:color="auto"/>
              <w:bottom w:val="single" w:sz="4" w:space="0" w:color="auto"/>
              <w:right w:val="single" w:sz="4" w:space="0" w:color="auto"/>
            </w:tcBorders>
            <w:vAlign w:val="center"/>
          </w:tcPr>
          <w:p w14:paraId="76CF4FAE" w14:textId="77777777" w:rsidR="00CD2AEE" w:rsidRDefault="0035775E">
            <w:pPr>
              <w:snapToGrid w:val="0"/>
              <w:jc w:val="center"/>
              <w:rPr>
                <w:sz w:val="20"/>
              </w:rPr>
            </w:pPr>
            <w:r>
              <w:rPr>
                <w:rFonts w:hint="eastAsia"/>
              </w:rPr>
              <w:t>表</w:t>
            </w:r>
            <w:r>
              <w:rPr>
                <w:rFonts w:hint="eastAsia"/>
              </w:rPr>
              <w:t>B.</w:t>
            </w:r>
            <w:r>
              <w:rPr>
                <w:rFonts w:hint="eastAsia"/>
              </w:rPr>
              <w:t>Ⅵ</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B.</w:instrText>
            </w:r>
            <w:r>
              <w:rPr>
                <w:rFonts w:hint="eastAsia"/>
              </w:rPr>
              <w:instrText>Ⅵ</w:instrText>
            </w:r>
            <w:r>
              <w:rPr>
                <w:rFonts w:hint="eastAsia"/>
              </w:rPr>
              <w:instrText>- \* ARABIC</w:instrText>
            </w:r>
            <w:r>
              <w:instrText xml:space="preserve"> </w:instrText>
            </w:r>
            <w:r>
              <w:fldChar w:fldCharType="separate"/>
            </w:r>
            <w:r>
              <w:t>1</w:t>
            </w:r>
            <w:r>
              <w:fldChar w:fldCharType="end"/>
            </w:r>
            <w:r>
              <w:rPr>
                <w:rFonts w:hint="eastAsia"/>
              </w:rPr>
              <w:t xml:space="preserve">　　</w:t>
            </w:r>
            <w:r>
              <w:rPr>
                <w:rFonts w:hint="eastAsia"/>
              </w:rPr>
              <w:t>[1007]</w:t>
            </w:r>
            <w:r>
              <w:rPr>
                <w:rFonts w:hint="eastAsia"/>
              </w:rPr>
              <w:t>帳票</w:t>
            </w:r>
            <w:r>
              <w:rPr>
                <w:rFonts w:hint="eastAsia"/>
              </w:rPr>
              <w:t>No.</w:t>
            </w:r>
            <w:r>
              <w:rPr>
                <w:rFonts w:hint="eastAsia"/>
              </w:rPr>
              <w:t>、</w:t>
            </w:r>
            <w:r>
              <w:rPr>
                <w:rFonts w:hint="eastAsia"/>
              </w:rPr>
              <w:t>[1009]</w:t>
            </w:r>
            <w:r>
              <w:rPr>
                <w:rFonts w:hint="eastAsia"/>
              </w:rPr>
              <w:t>参照帳票</w:t>
            </w:r>
            <w:r>
              <w:rPr>
                <w:rFonts w:hint="eastAsia"/>
              </w:rPr>
              <w:t>No.</w:t>
            </w:r>
            <w:r>
              <w:rPr>
                <w:rFonts w:hint="eastAsia"/>
              </w:rPr>
              <w:t>等の記載方法</w:t>
            </w:r>
            <w:r>
              <w:rPr>
                <w:rFonts w:hint="eastAsia"/>
                <w:sz w:val="20"/>
              </w:rPr>
              <w:t>メッセージ</w:t>
            </w:r>
          </w:p>
        </w:tc>
        <w:tc>
          <w:tcPr>
            <w:tcW w:w="260" w:type="dxa"/>
            <w:tcBorders>
              <w:top w:val="nil"/>
              <w:left w:val="single" w:sz="4" w:space="0" w:color="auto"/>
              <w:bottom w:val="nil"/>
              <w:right w:val="single" w:sz="4" w:space="0" w:color="auto"/>
            </w:tcBorders>
            <w:vAlign w:val="center"/>
          </w:tcPr>
          <w:p w14:paraId="0A30BE06" w14:textId="77777777" w:rsidR="00CD2AEE" w:rsidRDefault="00CD2AEE">
            <w:pPr>
              <w:snapToGrid w:val="0"/>
              <w:jc w:val="center"/>
              <w:rPr>
                <w:sz w:val="20"/>
              </w:rPr>
            </w:pPr>
          </w:p>
        </w:tc>
        <w:tc>
          <w:tcPr>
            <w:tcW w:w="1129" w:type="dxa"/>
            <w:tcBorders>
              <w:top w:val="single" w:sz="4" w:space="0" w:color="auto"/>
              <w:left w:val="single" w:sz="4" w:space="0" w:color="auto"/>
              <w:bottom w:val="single" w:sz="4" w:space="0" w:color="auto"/>
              <w:right w:val="single" w:sz="4" w:space="0" w:color="auto"/>
            </w:tcBorders>
            <w:vAlign w:val="center"/>
          </w:tcPr>
          <w:p w14:paraId="0AF6B0BE" w14:textId="77777777" w:rsidR="00CD2AEE" w:rsidRDefault="0035775E">
            <w:pPr>
              <w:snapToGrid w:val="0"/>
              <w:jc w:val="center"/>
              <w:rPr>
                <w:sz w:val="20"/>
              </w:rPr>
            </w:pPr>
            <w:r>
              <w:rPr>
                <w:rFonts w:hint="eastAsia"/>
                <w:sz w:val="20"/>
              </w:rPr>
              <w:t>[1007]</w:t>
            </w:r>
          </w:p>
          <w:p w14:paraId="34E72438" w14:textId="77777777" w:rsidR="00CD2AEE" w:rsidRDefault="0035775E">
            <w:pPr>
              <w:snapToGrid w:val="0"/>
              <w:jc w:val="center"/>
              <w:rPr>
                <w:sz w:val="20"/>
              </w:rPr>
            </w:pPr>
            <w:r>
              <w:rPr>
                <w:rFonts w:hint="eastAsia"/>
                <w:sz w:val="20"/>
              </w:rPr>
              <w:t>帳票</w:t>
            </w:r>
            <w:r>
              <w:rPr>
                <w:rFonts w:hint="eastAsia"/>
                <w:sz w:val="20"/>
              </w:rPr>
              <w:t>No.</w:t>
            </w:r>
          </w:p>
        </w:tc>
        <w:tc>
          <w:tcPr>
            <w:tcW w:w="1129" w:type="dxa"/>
            <w:tcBorders>
              <w:top w:val="single" w:sz="4" w:space="0" w:color="auto"/>
              <w:left w:val="single" w:sz="4" w:space="0" w:color="auto"/>
              <w:bottom w:val="single" w:sz="4" w:space="0" w:color="auto"/>
              <w:right w:val="single" w:sz="4" w:space="0" w:color="auto"/>
            </w:tcBorders>
            <w:vAlign w:val="center"/>
          </w:tcPr>
          <w:p w14:paraId="22653EDA" w14:textId="77777777" w:rsidR="00CD2AEE" w:rsidRDefault="0035775E">
            <w:pPr>
              <w:snapToGrid w:val="0"/>
              <w:jc w:val="center"/>
              <w:rPr>
                <w:sz w:val="20"/>
              </w:rPr>
            </w:pPr>
            <w:r>
              <w:rPr>
                <w:rFonts w:hint="eastAsia"/>
                <w:sz w:val="20"/>
              </w:rPr>
              <w:t>[1008]</w:t>
            </w:r>
          </w:p>
          <w:p w14:paraId="2129081D" w14:textId="77777777" w:rsidR="00CD2AEE" w:rsidRDefault="0035775E">
            <w:pPr>
              <w:snapToGrid w:val="0"/>
              <w:jc w:val="center"/>
              <w:rPr>
                <w:sz w:val="20"/>
              </w:rPr>
            </w:pPr>
            <w:r>
              <w:rPr>
                <w:rFonts w:hint="eastAsia"/>
                <w:sz w:val="20"/>
              </w:rPr>
              <w:t>帳票</w:t>
            </w:r>
          </w:p>
          <w:p w14:paraId="3E290EFC" w14:textId="77777777" w:rsidR="00CD2AEE" w:rsidRDefault="0035775E">
            <w:pPr>
              <w:snapToGrid w:val="0"/>
              <w:jc w:val="center"/>
              <w:rPr>
                <w:sz w:val="20"/>
              </w:rPr>
            </w:pPr>
            <w:r>
              <w:rPr>
                <w:rFonts w:hint="eastAsia"/>
                <w:sz w:val="20"/>
              </w:rPr>
              <w:t>年月日</w:t>
            </w:r>
          </w:p>
        </w:tc>
        <w:tc>
          <w:tcPr>
            <w:tcW w:w="1130" w:type="dxa"/>
            <w:tcBorders>
              <w:top w:val="single" w:sz="4" w:space="0" w:color="auto"/>
              <w:left w:val="single" w:sz="4" w:space="0" w:color="auto"/>
              <w:bottom w:val="single" w:sz="4" w:space="0" w:color="auto"/>
              <w:right w:val="single" w:sz="4" w:space="0" w:color="auto"/>
            </w:tcBorders>
            <w:vAlign w:val="center"/>
          </w:tcPr>
          <w:p w14:paraId="4830BA34" w14:textId="77777777" w:rsidR="00CD2AEE" w:rsidRDefault="0035775E">
            <w:pPr>
              <w:snapToGrid w:val="0"/>
              <w:jc w:val="center"/>
              <w:rPr>
                <w:sz w:val="20"/>
              </w:rPr>
            </w:pPr>
            <w:r>
              <w:rPr>
                <w:rFonts w:hint="eastAsia"/>
                <w:sz w:val="20"/>
              </w:rPr>
              <w:t>[1009]</w:t>
            </w:r>
          </w:p>
          <w:p w14:paraId="106442DF" w14:textId="77777777" w:rsidR="00CD2AEE" w:rsidRDefault="0035775E">
            <w:pPr>
              <w:snapToGrid w:val="0"/>
              <w:jc w:val="center"/>
              <w:rPr>
                <w:sz w:val="20"/>
              </w:rPr>
            </w:pPr>
            <w:r>
              <w:rPr>
                <w:rFonts w:hint="eastAsia"/>
                <w:sz w:val="20"/>
              </w:rPr>
              <w:t>参照帳票</w:t>
            </w:r>
            <w:r>
              <w:rPr>
                <w:rFonts w:hint="eastAsia"/>
                <w:sz w:val="20"/>
              </w:rPr>
              <w:t>No.</w:t>
            </w:r>
          </w:p>
        </w:tc>
        <w:tc>
          <w:tcPr>
            <w:tcW w:w="1129" w:type="dxa"/>
            <w:tcBorders>
              <w:top w:val="single" w:sz="4" w:space="0" w:color="auto"/>
              <w:left w:val="single" w:sz="4" w:space="0" w:color="auto"/>
              <w:bottom w:val="single" w:sz="4" w:space="0" w:color="auto"/>
              <w:right w:val="single" w:sz="4" w:space="0" w:color="auto"/>
            </w:tcBorders>
            <w:vAlign w:val="center"/>
          </w:tcPr>
          <w:p w14:paraId="716620A7" w14:textId="77777777" w:rsidR="00CD2AEE" w:rsidRDefault="0035775E">
            <w:pPr>
              <w:snapToGrid w:val="0"/>
              <w:jc w:val="center"/>
              <w:rPr>
                <w:sz w:val="20"/>
              </w:rPr>
            </w:pPr>
            <w:r>
              <w:rPr>
                <w:rFonts w:hint="eastAsia"/>
                <w:sz w:val="20"/>
              </w:rPr>
              <w:t>[1010]</w:t>
            </w:r>
          </w:p>
          <w:p w14:paraId="75FF96FC" w14:textId="77777777" w:rsidR="00CD2AEE" w:rsidRDefault="0035775E">
            <w:pPr>
              <w:snapToGrid w:val="0"/>
              <w:jc w:val="center"/>
              <w:rPr>
                <w:sz w:val="20"/>
              </w:rPr>
            </w:pPr>
            <w:r>
              <w:rPr>
                <w:rFonts w:hint="eastAsia"/>
                <w:sz w:val="20"/>
              </w:rPr>
              <w:t>参照帳票</w:t>
            </w:r>
          </w:p>
          <w:p w14:paraId="6950262C" w14:textId="77777777" w:rsidR="00CD2AEE" w:rsidRDefault="0035775E">
            <w:pPr>
              <w:snapToGrid w:val="0"/>
              <w:jc w:val="center"/>
              <w:rPr>
                <w:sz w:val="20"/>
              </w:rPr>
            </w:pPr>
            <w:r>
              <w:rPr>
                <w:rFonts w:hint="eastAsia"/>
                <w:sz w:val="20"/>
              </w:rPr>
              <w:t>年月日</w:t>
            </w:r>
          </w:p>
        </w:tc>
        <w:tc>
          <w:tcPr>
            <w:tcW w:w="1129" w:type="dxa"/>
            <w:tcBorders>
              <w:top w:val="single" w:sz="4" w:space="0" w:color="auto"/>
              <w:left w:val="single" w:sz="4" w:space="0" w:color="auto"/>
              <w:bottom w:val="single" w:sz="4" w:space="0" w:color="auto"/>
              <w:right w:val="single" w:sz="4" w:space="0" w:color="auto"/>
            </w:tcBorders>
            <w:vAlign w:val="center"/>
          </w:tcPr>
          <w:p w14:paraId="42D56417" w14:textId="77777777" w:rsidR="00CD2AEE" w:rsidRDefault="0035775E">
            <w:pPr>
              <w:snapToGrid w:val="0"/>
              <w:jc w:val="center"/>
              <w:rPr>
                <w:sz w:val="20"/>
              </w:rPr>
            </w:pPr>
            <w:r>
              <w:rPr>
                <w:rFonts w:hint="eastAsia"/>
                <w:sz w:val="20"/>
              </w:rPr>
              <w:t>[1300]</w:t>
            </w:r>
          </w:p>
          <w:p w14:paraId="0F6D94BC" w14:textId="77777777" w:rsidR="00CD2AEE" w:rsidRDefault="0035775E">
            <w:pPr>
              <w:snapToGrid w:val="0"/>
              <w:jc w:val="center"/>
              <w:rPr>
                <w:sz w:val="20"/>
              </w:rPr>
            </w:pPr>
            <w:r>
              <w:rPr>
                <w:rFonts w:hint="eastAsia"/>
                <w:sz w:val="20"/>
              </w:rPr>
              <w:t>注文番号</w:t>
            </w:r>
          </w:p>
          <w:p w14:paraId="79EFA39F" w14:textId="77777777" w:rsidR="00CD2AEE" w:rsidRDefault="0035775E">
            <w:pPr>
              <w:snapToGrid w:val="0"/>
              <w:jc w:val="center"/>
              <w:rPr>
                <w:sz w:val="20"/>
              </w:rPr>
            </w:pPr>
            <w:r>
              <w:rPr>
                <w:rFonts w:hint="eastAsia"/>
                <w:sz w:val="20"/>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7964F4DB" w14:textId="77777777" w:rsidR="00CD2AEE" w:rsidRDefault="0035775E">
            <w:pPr>
              <w:snapToGrid w:val="0"/>
              <w:jc w:val="center"/>
              <w:rPr>
                <w:sz w:val="20"/>
              </w:rPr>
            </w:pPr>
            <w:r>
              <w:rPr>
                <w:rFonts w:hint="eastAsia"/>
                <w:sz w:val="20"/>
              </w:rPr>
              <w:t>[1301]</w:t>
            </w:r>
          </w:p>
          <w:p w14:paraId="31127D8E" w14:textId="77777777" w:rsidR="00CD2AEE" w:rsidRDefault="0035775E">
            <w:pPr>
              <w:snapToGrid w:val="0"/>
              <w:jc w:val="center"/>
              <w:rPr>
                <w:sz w:val="20"/>
              </w:rPr>
            </w:pPr>
            <w:r>
              <w:rPr>
                <w:rFonts w:hint="eastAsia"/>
                <w:sz w:val="20"/>
              </w:rPr>
              <w:t>参照帳票</w:t>
            </w:r>
            <w:r>
              <w:rPr>
                <w:rFonts w:hint="eastAsia"/>
                <w:sz w:val="20"/>
              </w:rPr>
              <w:t>No.2</w:t>
            </w:r>
          </w:p>
        </w:tc>
      </w:tr>
      <w:tr w:rsidR="00CD2AEE" w14:paraId="5F926616" w14:textId="77777777">
        <w:trPr>
          <w:cantSplit/>
          <w:tblHeader/>
        </w:trPr>
        <w:tc>
          <w:tcPr>
            <w:tcW w:w="1469" w:type="dxa"/>
            <w:tcBorders>
              <w:top w:val="single" w:sz="4" w:space="0" w:color="auto"/>
              <w:left w:val="nil"/>
              <w:bottom w:val="single" w:sz="4" w:space="0" w:color="auto"/>
              <w:right w:val="nil"/>
            </w:tcBorders>
            <w:vAlign w:val="center"/>
          </w:tcPr>
          <w:p w14:paraId="765EDE7A" w14:textId="77777777" w:rsidR="00CD2AEE" w:rsidRDefault="00CD2AEE">
            <w:pPr>
              <w:snapToGrid w:val="0"/>
              <w:jc w:val="center"/>
              <w:rPr>
                <w:sz w:val="20"/>
              </w:rPr>
            </w:pPr>
          </w:p>
        </w:tc>
        <w:tc>
          <w:tcPr>
            <w:tcW w:w="260" w:type="dxa"/>
            <w:tcBorders>
              <w:top w:val="nil"/>
              <w:left w:val="nil"/>
              <w:bottom w:val="nil"/>
              <w:right w:val="nil"/>
            </w:tcBorders>
            <w:vAlign w:val="center"/>
          </w:tcPr>
          <w:p w14:paraId="3089DF63" w14:textId="77777777" w:rsidR="00CD2AEE" w:rsidRDefault="00CD2AEE">
            <w:pPr>
              <w:snapToGrid w:val="0"/>
              <w:jc w:val="center"/>
              <w:rPr>
                <w:sz w:val="20"/>
              </w:rPr>
            </w:pPr>
          </w:p>
        </w:tc>
        <w:tc>
          <w:tcPr>
            <w:tcW w:w="1129" w:type="dxa"/>
            <w:tcBorders>
              <w:top w:val="single" w:sz="4" w:space="0" w:color="auto"/>
              <w:left w:val="nil"/>
              <w:bottom w:val="single" w:sz="4" w:space="0" w:color="auto"/>
              <w:right w:val="nil"/>
            </w:tcBorders>
            <w:vAlign w:val="center"/>
          </w:tcPr>
          <w:p w14:paraId="344BB68D" w14:textId="77777777" w:rsidR="00CD2AEE" w:rsidRDefault="00CD2AEE">
            <w:pPr>
              <w:snapToGrid w:val="0"/>
              <w:jc w:val="center"/>
              <w:rPr>
                <w:sz w:val="20"/>
              </w:rPr>
            </w:pPr>
          </w:p>
        </w:tc>
        <w:tc>
          <w:tcPr>
            <w:tcW w:w="1129" w:type="dxa"/>
            <w:tcBorders>
              <w:top w:val="single" w:sz="4" w:space="0" w:color="auto"/>
              <w:left w:val="nil"/>
              <w:bottom w:val="single" w:sz="4" w:space="0" w:color="auto"/>
              <w:right w:val="nil"/>
            </w:tcBorders>
            <w:vAlign w:val="center"/>
          </w:tcPr>
          <w:p w14:paraId="57A7140A" w14:textId="77777777" w:rsidR="00CD2AEE" w:rsidRDefault="00CD2AEE">
            <w:pPr>
              <w:snapToGrid w:val="0"/>
              <w:jc w:val="center"/>
              <w:rPr>
                <w:sz w:val="20"/>
              </w:rPr>
            </w:pPr>
          </w:p>
        </w:tc>
        <w:tc>
          <w:tcPr>
            <w:tcW w:w="1130" w:type="dxa"/>
            <w:tcBorders>
              <w:top w:val="single" w:sz="4" w:space="0" w:color="auto"/>
              <w:left w:val="nil"/>
              <w:bottom w:val="single" w:sz="4" w:space="0" w:color="auto"/>
              <w:right w:val="nil"/>
            </w:tcBorders>
            <w:vAlign w:val="center"/>
          </w:tcPr>
          <w:p w14:paraId="3FB8B526" w14:textId="77777777" w:rsidR="00CD2AEE" w:rsidRDefault="00CD2AEE">
            <w:pPr>
              <w:snapToGrid w:val="0"/>
              <w:jc w:val="center"/>
              <w:rPr>
                <w:sz w:val="20"/>
              </w:rPr>
            </w:pPr>
          </w:p>
        </w:tc>
        <w:tc>
          <w:tcPr>
            <w:tcW w:w="1129" w:type="dxa"/>
            <w:tcBorders>
              <w:top w:val="single" w:sz="4" w:space="0" w:color="auto"/>
              <w:left w:val="nil"/>
              <w:bottom w:val="single" w:sz="4" w:space="0" w:color="auto"/>
              <w:right w:val="nil"/>
            </w:tcBorders>
            <w:vAlign w:val="center"/>
          </w:tcPr>
          <w:p w14:paraId="2C0A53C3" w14:textId="77777777" w:rsidR="00CD2AEE" w:rsidRDefault="00CD2AEE">
            <w:pPr>
              <w:snapToGrid w:val="0"/>
              <w:jc w:val="center"/>
              <w:rPr>
                <w:sz w:val="20"/>
              </w:rPr>
            </w:pPr>
          </w:p>
        </w:tc>
        <w:tc>
          <w:tcPr>
            <w:tcW w:w="1129" w:type="dxa"/>
            <w:tcBorders>
              <w:top w:val="single" w:sz="4" w:space="0" w:color="auto"/>
              <w:left w:val="nil"/>
              <w:bottom w:val="single" w:sz="4" w:space="0" w:color="auto"/>
              <w:right w:val="nil"/>
            </w:tcBorders>
            <w:vAlign w:val="center"/>
          </w:tcPr>
          <w:p w14:paraId="233C3B54" w14:textId="77777777" w:rsidR="00CD2AEE" w:rsidRDefault="00CD2AEE">
            <w:pPr>
              <w:snapToGrid w:val="0"/>
              <w:jc w:val="center"/>
              <w:rPr>
                <w:sz w:val="20"/>
              </w:rPr>
            </w:pPr>
          </w:p>
        </w:tc>
        <w:tc>
          <w:tcPr>
            <w:tcW w:w="1130" w:type="dxa"/>
            <w:tcBorders>
              <w:top w:val="single" w:sz="4" w:space="0" w:color="auto"/>
              <w:left w:val="nil"/>
              <w:bottom w:val="single" w:sz="4" w:space="0" w:color="auto"/>
              <w:right w:val="nil"/>
            </w:tcBorders>
            <w:vAlign w:val="center"/>
          </w:tcPr>
          <w:p w14:paraId="58BCD709" w14:textId="77777777" w:rsidR="00CD2AEE" w:rsidRDefault="00CD2AEE">
            <w:pPr>
              <w:snapToGrid w:val="0"/>
              <w:jc w:val="center"/>
              <w:rPr>
                <w:sz w:val="20"/>
              </w:rPr>
            </w:pPr>
          </w:p>
        </w:tc>
      </w:tr>
      <w:tr w:rsidR="00CD2AEE" w14:paraId="1B83900D"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0E633076" w14:textId="77777777" w:rsidR="00CD2AEE" w:rsidRDefault="0035775E">
            <w:pPr>
              <w:snapToGrid w:val="0"/>
              <w:jc w:val="center"/>
              <w:rPr>
                <w:sz w:val="20"/>
              </w:rPr>
            </w:pPr>
            <w:r>
              <w:rPr>
                <w:rFonts w:hint="eastAsia"/>
                <w:sz w:val="20"/>
              </w:rPr>
              <w:t>確定注文</w:t>
            </w:r>
          </w:p>
        </w:tc>
        <w:tc>
          <w:tcPr>
            <w:tcW w:w="260" w:type="dxa"/>
            <w:tcBorders>
              <w:top w:val="nil"/>
              <w:left w:val="single" w:sz="4" w:space="0" w:color="auto"/>
              <w:bottom w:val="nil"/>
              <w:right w:val="single" w:sz="4" w:space="0" w:color="auto"/>
            </w:tcBorders>
            <w:vAlign w:val="center"/>
          </w:tcPr>
          <w:p w14:paraId="0E46E9E0" w14:textId="77777777" w:rsidR="00CD2AEE" w:rsidRDefault="00CD2AEE">
            <w:pPr>
              <w:snapToGrid w:val="0"/>
              <w:jc w:val="center"/>
              <w:rPr>
                <w:sz w:val="20"/>
              </w:rPr>
            </w:pPr>
          </w:p>
        </w:tc>
        <w:tc>
          <w:tcPr>
            <w:tcW w:w="1129" w:type="dxa"/>
            <w:tcBorders>
              <w:top w:val="single" w:sz="4" w:space="0" w:color="auto"/>
              <w:left w:val="single" w:sz="4" w:space="0" w:color="auto"/>
              <w:bottom w:val="single" w:sz="12" w:space="0" w:color="auto"/>
              <w:right w:val="single" w:sz="4" w:space="0" w:color="auto"/>
            </w:tcBorders>
            <w:shd w:val="clear" w:color="auto" w:fill="auto"/>
            <w:vAlign w:val="center"/>
          </w:tcPr>
          <w:p w14:paraId="5186E308"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3EC08DA3" w14:textId="77777777" w:rsidR="00CD2AEE" w:rsidRDefault="0035775E">
            <w:pPr>
              <w:snapToGrid w:val="0"/>
              <w:jc w:val="center"/>
              <w:rPr>
                <w:sz w:val="18"/>
                <w:szCs w:val="18"/>
              </w:rPr>
            </w:pPr>
            <w:r>
              <w:rPr>
                <w:rFonts w:hint="eastAsia"/>
                <w:sz w:val="18"/>
                <w:szCs w:val="18"/>
              </w:rPr>
              <w:t>番号</w:t>
            </w:r>
          </w:p>
        </w:tc>
        <w:tc>
          <w:tcPr>
            <w:tcW w:w="1129" w:type="dxa"/>
            <w:tcBorders>
              <w:top w:val="single" w:sz="4" w:space="0" w:color="auto"/>
              <w:left w:val="single" w:sz="4" w:space="0" w:color="auto"/>
              <w:bottom w:val="single" w:sz="12" w:space="0" w:color="auto"/>
              <w:right w:val="single" w:sz="4" w:space="0" w:color="auto"/>
            </w:tcBorders>
            <w:shd w:val="clear" w:color="auto" w:fill="auto"/>
            <w:vAlign w:val="center"/>
          </w:tcPr>
          <w:p w14:paraId="7C0676FC" w14:textId="77777777" w:rsidR="00CD2AEE" w:rsidRDefault="0035775E">
            <w:pPr>
              <w:snapToGrid w:val="0"/>
              <w:jc w:val="center"/>
              <w:rPr>
                <w:sz w:val="18"/>
                <w:szCs w:val="18"/>
              </w:rPr>
            </w:pPr>
            <w:r>
              <w:rPr>
                <w:rFonts w:hint="eastAsia"/>
                <w:sz w:val="18"/>
                <w:szCs w:val="18"/>
              </w:rPr>
              <w:t>注文した</w:t>
            </w:r>
          </w:p>
          <w:p w14:paraId="1F0F9A69" w14:textId="77777777" w:rsidR="00CD2AEE" w:rsidRDefault="0035775E">
            <w:pPr>
              <w:snapToGrid w:val="0"/>
              <w:jc w:val="center"/>
              <w:rPr>
                <w:sz w:val="18"/>
                <w:szCs w:val="18"/>
              </w:rPr>
            </w:pPr>
            <w:r>
              <w:rPr>
                <w:rFonts w:hint="eastAsia"/>
                <w:sz w:val="18"/>
                <w:szCs w:val="18"/>
              </w:rPr>
              <w:t>年月日</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4A3612C"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7AD3A335"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24291A5F" w14:textId="77777777" w:rsidR="00CD2AEE" w:rsidRDefault="0035775E">
            <w:pPr>
              <w:snapToGrid w:val="0"/>
              <w:jc w:val="center"/>
              <w:rPr>
                <w:sz w:val="18"/>
                <w:szCs w:val="18"/>
              </w:rPr>
            </w:pPr>
            <w:r>
              <w:rPr>
                <w:rFonts w:hint="eastAsia"/>
                <w:sz w:val="18"/>
                <w:szCs w:val="18"/>
              </w:rPr>
              <w:t>*</w:t>
            </w:r>
            <w:r>
              <w:rPr>
                <w:rFonts w:hint="eastAsia"/>
                <w:sz w:val="18"/>
                <w:szCs w:val="18"/>
              </w:rPr>
              <w:t>注文番号</w:t>
            </w:r>
          </w:p>
          <w:p w14:paraId="57E57A90"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199BCE2A" w14:textId="77777777" w:rsidR="00CD2AEE" w:rsidRDefault="0035775E">
            <w:pPr>
              <w:snapToGrid w:val="0"/>
              <w:jc w:val="center"/>
              <w:rPr>
                <w:sz w:val="18"/>
                <w:szCs w:val="18"/>
              </w:rPr>
            </w:pPr>
            <w:r>
              <w:rPr>
                <w:rFonts w:hint="eastAsia"/>
                <w:sz w:val="18"/>
                <w:szCs w:val="18"/>
              </w:rPr>
              <w:t>見積依頼</w:t>
            </w:r>
          </w:p>
          <w:p w14:paraId="0940F1A9" w14:textId="77777777" w:rsidR="00CD2AEE" w:rsidRDefault="0035775E">
            <w:pPr>
              <w:snapToGrid w:val="0"/>
              <w:jc w:val="center"/>
              <w:rPr>
                <w:sz w:val="18"/>
                <w:szCs w:val="18"/>
              </w:rPr>
            </w:pPr>
            <w:r>
              <w:rPr>
                <w:rFonts w:hint="eastAsia"/>
                <w:sz w:val="18"/>
                <w:szCs w:val="18"/>
              </w:rPr>
              <w:t>番号</w:t>
            </w:r>
          </w:p>
        </w:tc>
      </w:tr>
      <w:tr w:rsidR="00CD2AEE" w14:paraId="0487828D"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213A0A48" w14:textId="77777777" w:rsidR="00CD2AEE" w:rsidRDefault="0035775E">
            <w:pPr>
              <w:snapToGrid w:val="0"/>
              <w:jc w:val="center"/>
              <w:rPr>
                <w:sz w:val="20"/>
              </w:rPr>
            </w:pPr>
            <w:r>
              <w:rPr>
                <w:rFonts w:hint="eastAsia"/>
                <w:sz w:val="20"/>
              </w:rPr>
              <w:t>注文請け</w:t>
            </w:r>
          </w:p>
        </w:tc>
        <w:tc>
          <w:tcPr>
            <w:tcW w:w="260" w:type="dxa"/>
            <w:tcBorders>
              <w:top w:val="nil"/>
              <w:left w:val="single" w:sz="4" w:space="0" w:color="auto"/>
              <w:bottom w:val="nil"/>
              <w:right w:val="single" w:sz="12" w:space="0" w:color="auto"/>
            </w:tcBorders>
            <w:vAlign w:val="center"/>
          </w:tcPr>
          <w:p w14:paraId="4AA9318A" w14:textId="77777777" w:rsidR="00CD2AEE" w:rsidRDefault="00CD2AEE">
            <w:pPr>
              <w:snapToGrid w:val="0"/>
              <w:jc w:val="center"/>
              <w:rPr>
                <w:b/>
                <w:sz w:val="20"/>
              </w:rPr>
            </w:pP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57DE5C9D" w14:textId="77777777" w:rsidR="00CD2AEE" w:rsidRDefault="0035775E">
            <w:pPr>
              <w:snapToGrid w:val="0"/>
              <w:jc w:val="center"/>
              <w:rPr>
                <w:b/>
                <w:sz w:val="18"/>
                <w:szCs w:val="18"/>
              </w:rPr>
            </w:pPr>
            <w:r>
              <w:rPr>
                <w:rFonts w:hint="eastAsia"/>
                <w:b/>
                <w:sz w:val="18"/>
                <w:szCs w:val="18"/>
              </w:rPr>
              <w:t>請け書番号</w:t>
            </w: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0893D8F1" w14:textId="77777777" w:rsidR="00CD2AEE" w:rsidRDefault="0035775E">
            <w:pPr>
              <w:snapToGrid w:val="0"/>
              <w:jc w:val="center"/>
              <w:rPr>
                <w:b/>
                <w:sz w:val="18"/>
                <w:szCs w:val="18"/>
              </w:rPr>
            </w:pPr>
            <w:r>
              <w:rPr>
                <w:rFonts w:hint="eastAsia"/>
                <w:b/>
                <w:sz w:val="18"/>
                <w:szCs w:val="18"/>
              </w:rPr>
              <w:t>注文を請けた年月日</w:t>
            </w:r>
          </w:p>
        </w:tc>
        <w:tc>
          <w:tcPr>
            <w:tcW w:w="1130" w:type="dxa"/>
            <w:tcBorders>
              <w:top w:val="single" w:sz="4" w:space="0" w:color="auto"/>
              <w:left w:val="single" w:sz="12" w:space="0" w:color="auto"/>
              <w:bottom w:val="single" w:sz="4" w:space="0" w:color="auto"/>
              <w:right w:val="single" w:sz="4" w:space="0" w:color="auto"/>
            </w:tcBorders>
            <w:shd w:val="clear" w:color="auto" w:fill="auto"/>
            <w:vAlign w:val="center"/>
          </w:tcPr>
          <w:p w14:paraId="2AF64A3A"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458A6125" w14:textId="77777777" w:rsidR="00CD2AEE" w:rsidRDefault="0035775E">
            <w:pPr>
              <w:snapToGrid w:val="0"/>
              <w:jc w:val="center"/>
              <w:rPr>
                <w:sz w:val="18"/>
                <w:szCs w:val="18"/>
              </w:rPr>
            </w:pPr>
            <w:r>
              <w:rPr>
                <w:rFonts w:hint="eastAsia"/>
                <w:sz w:val="18"/>
                <w:szCs w:val="18"/>
              </w:rPr>
              <w:t>番号</w:t>
            </w:r>
          </w:p>
        </w:tc>
        <w:tc>
          <w:tcPr>
            <w:tcW w:w="1129" w:type="dxa"/>
            <w:tcBorders>
              <w:top w:val="single" w:sz="4" w:space="0" w:color="auto"/>
              <w:left w:val="single" w:sz="4" w:space="0" w:color="auto"/>
              <w:bottom w:val="single" w:sz="4" w:space="0" w:color="auto"/>
              <w:right w:val="single" w:sz="4" w:space="0" w:color="auto"/>
            </w:tcBorders>
            <w:vAlign w:val="center"/>
          </w:tcPr>
          <w:p w14:paraId="68BDAC9E" w14:textId="77777777" w:rsidR="00CD2AEE" w:rsidRDefault="0035775E">
            <w:pPr>
              <w:snapToGrid w:val="0"/>
              <w:jc w:val="center"/>
              <w:rPr>
                <w:sz w:val="18"/>
                <w:szCs w:val="18"/>
              </w:rPr>
            </w:pPr>
            <w:r>
              <w:rPr>
                <w:rFonts w:hint="eastAsia"/>
                <w:sz w:val="18"/>
                <w:szCs w:val="18"/>
              </w:rPr>
              <w:t>注文した</w:t>
            </w:r>
          </w:p>
          <w:p w14:paraId="4F9423FB" w14:textId="77777777" w:rsidR="00CD2AEE" w:rsidRDefault="0035775E">
            <w:pPr>
              <w:snapToGrid w:val="0"/>
              <w:jc w:val="center"/>
              <w:rPr>
                <w:sz w:val="18"/>
                <w:szCs w:val="18"/>
              </w:rPr>
            </w:pPr>
            <w:r>
              <w:rPr>
                <w:rFonts w:hint="eastAsia"/>
                <w:sz w:val="18"/>
                <w:szCs w:val="18"/>
              </w:rPr>
              <w:t>年月日</w:t>
            </w:r>
          </w:p>
        </w:tc>
        <w:tc>
          <w:tcPr>
            <w:tcW w:w="1129" w:type="dxa"/>
            <w:tcBorders>
              <w:top w:val="single" w:sz="4" w:space="0" w:color="auto"/>
              <w:left w:val="single" w:sz="4" w:space="0" w:color="auto"/>
              <w:bottom w:val="single" w:sz="4" w:space="0" w:color="auto"/>
              <w:right w:val="single" w:sz="4" w:space="0" w:color="auto"/>
            </w:tcBorders>
            <w:vAlign w:val="center"/>
          </w:tcPr>
          <w:p w14:paraId="01353452" w14:textId="77777777" w:rsidR="00CD2AEE" w:rsidRDefault="0035775E">
            <w:pPr>
              <w:snapToGrid w:val="0"/>
              <w:jc w:val="center"/>
              <w:rPr>
                <w:sz w:val="18"/>
                <w:szCs w:val="18"/>
              </w:rPr>
            </w:pPr>
            <w:r>
              <w:rPr>
                <w:rFonts w:hint="eastAsia"/>
                <w:sz w:val="18"/>
                <w:szCs w:val="18"/>
              </w:rPr>
              <w:t>*</w:t>
            </w:r>
            <w:r>
              <w:rPr>
                <w:rFonts w:hint="eastAsia"/>
                <w:sz w:val="18"/>
                <w:szCs w:val="18"/>
              </w:rPr>
              <w:t>注文番号</w:t>
            </w:r>
          </w:p>
          <w:p w14:paraId="7124E2FC"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2F24DC67" w14:textId="77777777" w:rsidR="00CD2AEE" w:rsidRDefault="0035775E">
            <w:pPr>
              <w:snapToGrid w:val="0"/>
              <w:jc w:val="center"/>
              <w:rPr>
                <w:sz w:val="18"/>
                <w:szCs w:val="18"/>
              </w:rPr>
            </w:pPr>
            <w:r>
              <w:rPr>
                <w:rFonts w:hint="eastAsia"/>
                <w:sz w:val="18"/>
                <w:szCs w:val="18"/>
              </w:rPr>
              <w:t>見積依頼</w:t>
            </w:r>
          </w:p>
          <w:p w14:paraId="34282E5D" w14:textId="77777777" w:rsidR="00CD2AEE" w:rsidRDefault="0035775E">
            <w:pPr>
              <w:snapToGrid w:val="0"/>
              <w:jc w:val="center"/>
              <w:rPr>
                <w:sz w:val="18"/>
                <w:szCs w:val="18"/>
              </w:rPr>
            </w:pPr>
            <w:r>
              <w:rPr>
                <w:rFonts w:hint="eastAsia"/>
                <w:sz w:val="18"/>
                <w:szCs w:val="18"/>
              </w:rPr>
              <w:t>番号</w:t>
            </w:r>
          </w:p>
        </w:tc>
      </w:tr>
      <w:tr w:rsidR="00CD2AEE" w14:paraId="6E1A18D7"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5DA809C0" w14:textId="77777777" w:rsidR="00CD2AEE" w:rsidRDefault="0035775E">
            <w:pPr>
              <w:snapToGrid w:val="0"/>
              <w:jc w:val="center"/>
              <w:rPr>
                <w:sz w:val="20"/>
              </w:rPr>
            </w:pPr>
            <w:r>
              <w:rPr>
                <w:rFonts w:hint="eastAsia"/>
                <w:sz w:val="20"/>
              </w:rPr>
              <w:t>鑑項目</w:t>
            </w:r>
          </w:p>
          <w:p w14:paraId="128B033D" w14:textId="77777777" w:rsidR="00CD2AEE" w:rsidRDefault="0035775E">
            <w:pPr>
              <w:snapToGrid w:val="0"/>
              <w:jc w:val="center"/>
              <w:rPr>
                <w:sz w:val="20"/>
              </w:rPr>
            </w:pPr>
            <w:r>
              <w:rPr>
                <w:rFonts w:hint="eastAsia"/>
                <w:sz w:val="20"/>
              </w:rPr>
              <w:t>合意変更申込</w:t>
            </w:r>
          </w:p>
        </w:tc>
        <w:tc>
          <w:tcPr>
            <w:tcW w:w="260" w:type="dxa"/>
            <w:tcBorders>
              <w:top w:val="nil"/>
              <w:left w:val="single" w:sz="4" w:space="0" w:color="auto"/>
              <w:bottom w:val="nil"/>
              <w:right w:val="single" w:sz="4" w:space="0" w:color="auto"/>
            </w:tcBorders>
            <w:vAlign w:val="center"/>
          </w:tcPr>
          <w:p w14:paraId="7A07F1A1" w14:textId="77777777" w:rsidR="00CD2AEE" w:rsidRDefault="00CD2AEE">
            <w:pPr>
              <w:snapToGrid w:val="0"/>
              <w:jc w:val="center"/>
              <w:rPr>
                <w:sz w:val="20"/>
              </w:rPr>
            </w:pPr>
          </w:p>
        </w:tc>
        <w:tc>
          <w:tcPr>
            <w:tcW w:w="1129" w:type="dxa"/>
            <w:tcBorders>
              <w:top w:val="single" w:sz="12" w:space="0" w:color="auto"/>
              <w:left w:val="single" w:sz="4" w:space="0" w:color="auto"/>
              <w:bottom w:val="single" w:sz="12" w:space="0" w:color="auto"/>
              <w:right w:val="single" w:sz="4" w:space="0" w:color="auto"/>
            </w:tcBorders>
            <w:shd w:val="clear" w:color="auto" w:fill="auto"/>
            <w:vAlign w:val="center"/>
          </w:tcPr>
          <w:p w14:paraId="1DCDAFB7"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76DACDA1" w14:textId="77777777" w:rsidR="00CD2AEE" w:rsidRDefault="0035775E">
            <w:pPr>
              <w:snapToGrid w:val="0"/>
              <w:jc w:val="center"/>
              <w:rPr>
                <w:sz w:val="18"/>
                <w:szCs w:val="18"/>
              </w:rPr>
            </w:pPr>
            <w:r>
              <w:rPr>
                <w:rFonts w:hint="eastAsia"/>
                <w:sz w:val="18"/>
                <w:szCs w:val="18"/>
              </w:rPr>
              <w:t>番号</w:t>
            </w:r>
          </w:p>
        </w:tc>
        <w:tc>
          <w:tcPr>
            <w:tcW w:w="1129" w:type="dxa"/>
            <w:tcBorders>
              <w:top w:val="single" w:sz="12" w:space="0" w:color="auto"/>
              <w:left w:val="single" w:sz="4" w:space="0" w:color="auto"/>
              <w:bottom w:val="single" w:sz="12" w:space="0" w:color="auto"/>
              <w:right w:val="single" w:sz="4" w:space="0" w:color="auto"/>
            </w:tcBorders>
            <w:shd w:val="clear" w:color="auto" w:fill="auto"/>
            <w:vAlign w:val="center"/>
          </w:tcPr>
          <w:p w14:paraId="430F84A3" w14:textId="77777777" w:rsidR="00CD2AEE" w:rsidRDefault="0035775E">
            <w:pPr>
              <w:snapToGrid w:val="0"/>
              <w:jc w:val="center"/>
              <w:rPr>
                <w:sz w:val="18"/>
                <w:szCs w:val="18"/>
              </w:rPr>
            </w:pPr>
            <w:r>
              <w:rPr>
                <w:rFonts w:hint="eastAsia"/>
                <w:sz w:val="18"/>
                <w:szCs w:val="18"/>
              </w:rPr>
              <w:t>変更を申込んだ年月日</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5603177"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16566A50"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0C394EDD"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0D9338EC"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63FB77E5" w14:textId="77777777" w:rsidR="00CD2AEE" w:rsidRDefault="0035775E">
            <w:pPr>
              <w:snapToGrid w:val="0"/>
              <w:jc w:val="center"/>
              <w:rPr>
                <w:sz w:val="18"/>
                <w:szCs w:val="18"/>
              </w:rPr>
            </w:pPr>
            <w:r>
              <w:rPr>
                <w:rFonts w:hint="eastAsia"/>
                <w:color w:val="FF0000"/>
                <w:sz w:val="18"/>
                <w:szCs w:val="18"/>
              </w:rPr>
              <w:t>（当初契約の）</w:t>
            </w:r>
            <w:r>
              <w:rPr>
                <w:rFonts w:hint="eastAsia"/>
                <w:sz w:val="18"/>
                <w:szCs w:val="18"/>
              </w:rPr>
              <w:t>見積依頼</w:t>
            </w:r>
          </w:p>
          <w:p w14:paraId="413374F1" w14:textId="77777777" w:rsidR="00CD2AEE" w:rsidRDefault="0035775E">
            <w:pPr>
              <w:snapToGrid w:val="0"/>
              <w:jc w:val="center"/>
              <w:rPr>
                <w:sz w:val="18"/>
                <w:szCs w:val="18"/>
              </w:rPr>
            </w:pPr>
            <w:r>
              <w:rPr>
                <w:rFonts w:hint="eastAsia"/>
                <w:sz w:val="18"/>
                <w:szCs w:val="18"/>
              </w:rPr>
              <w:t>番号</w:t>
            </w:r>
          </w:p>
        </w:tc>
      </w:tr>
      <w:tr w:rsidR="00CD2AEE" w14:paraId="12E550F1"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7A37E165" w14:textId="77777777" w:rsidR="00CD2AEE" w:rsidRDefault="0035775E">
            <w:pPr>
              <w:snapToGrid w:val="0"/>
              <w:jc w:val="center"/>
              <w:rPr>
                <w:sz w:val="20"/>
              </w:rPr>
            </w:pPr>
            <w:r>
              <w:rPr>
                <w:rFonts w:hint="eastAsia"/>
                <w:sz w:val="20"/>
              </w:rPr>
              <w:t>鑑項目</w:t>
            </w:r>
          </w:p>
          <w:p w14:paraId="4CCED21B" w14:textId="77777777" w:rsidR="00CD2AEE" w:rsidRDefault="0035775E">
            <w:pPr>
              <w:snapToGrid w:val="0"/>
              <w:jc w:val="center"/>
              <w:rPr>
                <w:sz w:val="20"/>
              </w:rPr>
            </w:pPr>
            <w:r>
              <w:rPr>
                <w:rFonts w:hint="eastAsia"/>
                <w:sz w:val="20"/>
              </w:rPr>
              <w:t>合意変更承諾</w:t>
            </w:r>
          </w:p>
        </w:tc>
        <w:tc>
          <w:tcPr>
            <w:tcW w:w="260" w:type="dxa"/>
            <w:tcBorders>
              <w:top w:val="nil"/>
              <w:left w:val="single" w:sz="4" w:space="0" w:color="auto"/>
              <w:bottom w:val="nil"/>
              <w:right w:val="single" w:sz="12" w:space="0" w:color="auto"/>
            </w:tcBorders>
            <w:vAlign w:val="center"/>
          </w:tcPr>
          <w:p w14:paraId="355F3DBC" w14:textId="77777777" w:rsidR="00CD2AEE" w:rsidRDefault="00CD2AEE">
            <w:pPr>
              <w:snapToGrid w:val="0"/>
              <w:jc w:val="center"/>
              <w:rPr>
                <w:b/>
                <w:sz w:val="20"/>
              </w:rPr>
            </w:pP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21D02CAA" w14:textId="77777777" w:rsidR="00CD2AEE" w:rsidRDefault="0035775E">
            <w:pPr>
              <w:snapToGrid w:val="0"/>
              <w:jc w:val="center"/>
              <w:rPr>
                <w:b/>
                <w:sz w:val="18"/>
                <w:szCs w:val="18"/>
              </w:rPr>
            </w:pPr>
            <w:r>
              <w:rPr>
                <w:rFonts w:hint="eastAsia"/>
                <w:b/>
                <w:sz w:val="18"/>
                <w:szCs w:val="18"/>
              </w:rPr>
              <w:t>変更</w:t>
            </w:r>
          </w:p>
          <w:p w14:paraId="4A4E47A7" w14:textId="77777777" w:rsidR="00CD2AEE" w:rsidRDefault="0035775E">
            <w:pPr>
              <w:snapToGrid w:val="0"/>
              <w:jc w:val="center"/>
              <w:rPr>
                <w:b/>
                <w:sz w:val="18"/>
                <w:szCs w:val="18"/>
              </w:rPr>
            </w:pPr>
            <w:r>
              <w:rPr>
                <w:rFonts w:hint="eastAsia"/>
                <w:b/>
                <w:sz w:val="18"/>
                <w:szCs w:val="18"/>
              </w:rPr>
              <w:t>承諾番号</w:t>
            </w: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381FBFF7" w14:textId="77777777" w:rsidR="00CD2AEE" w:rsidRDefault="0035775E">
            <w:pPr>
              <w:snapToGrid w:val="0"/>
              <w:jc w:val="center"/>
              <w:rPr>
                <w:b/>
                <w:sz w:val="18"/>
                <w:szCs w:val="18"/>
              </w:rPr>
            </w:pPr>
            <w:r>
              <w:rPr>
                <w:rFonts w:hint="eastAsia"/>
                <w:b/>
                <w:sz w:val="18"/>
                <w:szCs w:val="18"/>
              </w:rPr>
              <w:t>変更を承諾</w:t>
            </w:r>
          </w:p>
          <w:p w14:paraId="35142898" w14:textId="77777777" w:rsidR="00CD2AEE" w:rsidRDefault="0035775E">
            <w:pPr>
              <w:snapToGrid w:val="0"/>
              <w:jc w:val="center"/>
              <w:rPr>
                <w:b/>
                <w:sz w:val="18"/>
                <w:szCs w:val="18"/>
              </w:rPr>
            </w:pPr>
            <w:r>
              <w:rPr>
                <w:rFonts w:hint="eastAsia"/>
                <w:b/>
                <w:sz w:val="18"/>
                <w:szCs w:val="18"/>
              </w:rPr>
              <w:t>した年月日</w:t>
            </w:r>
          </w:p>
        </w:tc>
        <w:tc>
          <w:tcPr>
            <w:tcW w:w="1130" w:type="dxa"/>
            <w:tcBorders>
              <w:top w:val="single" w:sz="4" w:space="0" w:color="auto"/>
              <w:left w:val="single" w:sz="12" w:space="0" w:color="auto"/>
              <w:bottom w:val="single" w:sz="4" w:space="0" w:color="auto"/>
              <w:right w:val="single" w:sz="4" w:space="0" w:color="auto"/>
            </w:tcBorders>
            <w:shd w:val="clear" w:color="auto" w:fill="auto"/>
            <w:vAlign w:val="center"/>
          </w:tcPr>
          <w:p w14:paraId="61661C18"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2550AC7F" w14:textId="77777777" w:rsidR="00CD2AEE" w:rsidRDefault="0035775E">
            <w:pPr>
              <w:snapToGrid w:val="0"/>
              <w:jc w:val="center"/>
              <w:rPr>
                <w:sz w:val="18"/>
                <w:szCs w:val="18"/>
              </w:rPr>
            </w:pPr>
            <w:r>
              <w:rPr>
                <w:rFonts w:hint="eastAsia"/>
                <w:sz w:val="18"/>
                <w:szCs w:val="18"/>
              </w:rPr>
              <w:t>番号</w:t>
            </w:r>
          </w:p>
        </w:tc>
        <w:tc>
          <w:tcPr>
            <w:tcW w:w="1129" w:type="dxa"/>
            <w:tcBorders>
              <w:top w:val="single" w:sz="4" w:space="0" w:color="auto"/>
              <w:left w:val="single" w:sz="4" w:space="0" w:color="auto"/>
              <w:bottom w:val="single" w:sz="4" w:space="0" w:color="auto"/>
              <w:right w:val="single" w:sz="4" w:space="0" w:color="auto"/>
            </w:tcBorders>
            <w:vAlign w:val="center"/>
          </w:tcPr>
          <w:p w14:paraId="22F64D92" w14:textId="77777777" w:rsidR="00CD2AEE" w:rsidRDefault="0035775E">
            <w:pPr>
              <w:snapToGrid w:val="0"/>
              <w:jc w:val="center"/>
              <w:rPr>
                <w:sz w:val="18"/>
                <w:szCs w:val="18"/>
              </w:rPr>
            </w:pPr>
            <w:r>
              <w:rPr>
                <w:rFonts w:hint="eastAsia"/>
                <w:sz w:val="18"/>
                <w:szCs w:val="18"/>
              </w:rPr>
              <w:t>変更を申込んだ年月日</w:t>
            </w:r>
          </w:p>
        </w:tc>
        <w:tc>
          <w:tcPr>
            <w:tcW w:w="1129" w:type="dxa"/>
            <w:tcBorders>
              <w:top w:val="single" w:sz="4" w:space="0" w:color="auto"/>
              <w:left w:val="single" w:sz="4" w:space="0" w:color="auto"/>
              <w:bottom w:val="single" w:sz="4" w:space="0" w:color="auto"/>
              <w:right w:val="single" w:sz="4" w:space="0" w:color="auto"/>
            </w:tcBorders>
            <w:vAlign w:val="center"/>
          </w:tcPr>
          <w:p w14:paraId="5E0A8DD0"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55EF521B"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592DC513" w14:textId="77777777" w:rsidR="00CD2AEE" w:rsidRDefault="0035775E">
            <w:pPr>
              <w:snapToGrid w:val="0"/>
              <w:jc w:val="center"/>
              <w:rPr>
                <w:sz w:val="18"/>
                <w:szCs w:val="18"/>
              </w:rPr>
            </w:pPr>
            <w:r>
              <w:rPr>
                <w:rFonts w:hint="eastAsia"/>
                <w:color w:val="FF0000"/>
                <w:sz w:val="18"/>
                <w:szCs w:val="18"/>
              </w:rPr>
              <w:t>（当初契約の）</w:t>
            </w:r>
            <w:r>
              <w:rPr>
                <w:rFonts w:hint="eastAsia"/>
                <w:sz w:val="18"/>
                <w:szCs w:val="18"/>
              </w:rPr>
              <w:t>見積依頼</w:t>
            </w:r>
          </w:p>
          <w:p w14:paraId="4BEE5FFD" w14:textId="77777777" w:rsidR="00CD2AEE" w:rsidRDefault="0035775E">
            <w:pPr>
              <w:snapToGrid w:val="0"/>
              <w:jc w:val="center"/>
              <w:rPr>
                <w:sz w:val="18"/>
                <w:szCs w:val="18"/>
              </w:rPr>
            </w:pPr>
            <w:r>
              <w:rPr>
                <w:rFonts w:hint="eastAsia"/>
                <w:sz w:val="18"/>
                <w:szCs w:val="18"/>
              </w:rPr>
              <w:t>番号</w:t>
            </w:r>
          </w:p>
        </w:tc>
      </w:tr>
      <w:tr w:rsidR="00CD2AEE" w14:paraId="7B0F4924"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025EF3D6" w14:textId="77777777" w:rsidR="00CD2AEE" w:rsidRDefault="0035775E">
            <w:pPr>
              <w:snapToGrid w:val="0"/>
              <w:jc w:val="center"/>
              <w:rPr>
                <w:sz w:val="20"/>
              </w:rPr>
            </w:pPr>
            <w:r>
              <w:rPr>
                <w:rFonts w:hint="eastAsia"/>
                <w:sz w:val="20"/>
              </w:rPr>
              <w:t>合意解除申込</w:t>
            </w:r>
          </w:p>
        </w:tc>
        <w:tc>
          <w:tcPr>
            <w:tcW w:w="260" w:type="dxa"/>
            <w:tcBorders>
              <w:top w:val="nil"/>
              <w:left w:val="single" w:sz="4" w:space="0" w:color="auto"/>
              <w:bottom w:val="nil"/>
              <w:right w:val="single" w:sz="4" w:space="0" w:color="auto"/>
            </w:tcBorders>
            <w:vAlign w:val="center"/>
          </w:tcPr>
          <w:p w14:paraId="0FBD1AC2" w14:textId="77777777" w:rsidR="00CD2AEE" w:rsidRDefault="00CD2AEE">
            <w:pPr>
              <w:snapToGrid w:val="0"/>
              <w:jc w:val="center"/>
              <w:rPr>
                <w:sz w:val="20"/>
              </w:rPr>
            </w:pPr>
          </w:p>
        </w:tc>
        <w:tc>
          <w:tcPr>
            <w:tcW w:w="1129" w:type="dxa"/>
            <w:tcBorders>
              <w:top w:val="single" w:sz="12" w:space="0" w:color="auto"/>
              <w:left w:val="single" w:sz="4" w:space="0" w:color="auto"/>
              <w:bottom w:val="single" w:sz="12" w:space="0" w:color="auto"/>
              <w:right w:val="single" w:sz="4" w:space="0" w:color="auto"/>
            </w:tcBorders>
            <w:shd w:val="clear" w:color="auto" w:fill="auto"/>
            <w:vAlign w:val="center"/>
          </w:tcPr>
          <w:p w14:paraId="64B838ED"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0A6CD2A3" w14:textId="77777777" w:rsidR="00CD2AEE" w:rsidRDefault="0035775E">
            <w:pPr>
              <w:snapToGrid w:val="0"/>
              <w:jc w:val="center"/>
              <w:rPr>
                <w:sz w:val="18"/>
                <w:szCs w:val="18"/>
              </w:rPr>
            </w:pPr>
            <w:r>
              <w:rPr>
                <w:rFonts w:hint="eastAsia"/>
                <w:sz w:val="18"/>
                <w:szCs w:val="18"/>
              </w:rPr>
              <w:t>番号</w:t>
            </w:r>
          </w:p>
        </w:tc>
        <w:tc>
          <w:tcPr>
            <w:tcW w:w="1129" w:type="dxa"/>
            <w:tcBorders>
              <w:top w:val="single" w:sz="12" w:space="0" w:color="auto"/>
              <w:left w:val="single" w:sz="4" w:space="0" w:color="auto"/>
              <w:bottom w:val="single" w:sz="12" w:space="0" w:color="auto"/>
              <w:right w:val="single" w:sz="4" w:space="0" w:color="auto"/>
            </w:tcBorders>
            <w:shd w:val="clear" w:color="auto" w:fill="auto"/>
            <w:vAlign w:val="center"/>
          </w:tcPr>
          <w:p w14:paraId="0BD97855" w14:textId="77777777" w:rsidR="00CD2AEE" w:rsidRDefault="0035775E">
            <w:pPr>
              <w:snapToGrid w:val="0"/>
              <w:jc w:val="center"/>
              <w:rPr>
                <w:sz w:val="18"/>
                <w:szCs w:val="18"/>
              </w:rPr>
            </w:pPr>
            <w:r>
              <w:rPr>
                <w:rFonts w:hint="eastAsia"/>
                <w:sz w:val="18"/>
                <w:szCs w:val="18"/>
              </w:rPr>
              <w:t>解除を申込んだ年月日</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0EA0270"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1C6C46F3"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00EA9DF7"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43BABD5C"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6DFF47D7" w14:textId="77777777" w:rsidR="00CD2AEE" w:rsidRDefault="0035775E">
            <w:pPr>
              <w:snapToGrid w:val="0"/>
              <w:jc w:val="center"/>
              <w:rPr>
                <w:sz w:val="18"/>
                <w:szCs w:val="18"/>
              </w:rPr>
            </w:pPr>
            <w:r>
              <w:rPr>
                <w:rFonts w:hint="eastAsia"/>
                <w:color w:val="FF0000"/>
                <w:sz w:val="18"/>
                <w:szCs w:val="18"/>
              </w:rPr>
              <w:t>（当初契約の）</w:t>
            </w:r>
            <w:r>
              <w:rPr>
                <w:rFonts w:hint="eastAsia"/>
                <w:sz w:val="18"/>
                <w:szCs w:val="18"/>
              </w:rPr>
              <w:t>見積依頼</w:t>
            </w:r>
          </w:p>
          <w:p w14:paraId="7573EB1A" w14:textId="77777777" w:rsidR="00CD2AEE" w:rsidRDefault="0035775E">
            <w:pPr>
              <w:snapToGrid w:val="0"/>
              <w:jc w:val="center"/>
              <w:rPr>
                <w:sz w:val="18"/>
                <w:szCs w:val="18"/>
              </w:rPr>
            </w:pPr>
            <w:r>
              <w:rPr>
                <w:rFonts w:hint="eastAsia"/>
                <w:sz w:val="18"/>
                <w:szCs w:val="18"/>
              </w:rPr>
              <w:t>番号</w:t>
            </w:r>
          </w:p>
        </w:tc>
      </w:tr>
      <w:tr w:rsidR="00CD2AEE" w14:paraId="503AFD7C"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1475DE4B" w14:textId="77777777" w:rsidR="00CD2AEE" w:rsidRDefault="0035775E">
            <w:pPr>
              <w:snapToGrid w:val="0"/>
              <w:jc w:val="center"/>
              <w:rPr>
                <w:sz w:val="20"/>
              </w:rPr>
            </w:pPr>
            <w:r>
              <w:rPr>
                <w:rFonts w:hint="eastAsia"/>
                <w:sz w:val="20"/>
              </w:rPr>
              <w:t>合意解除承諾</w:t>
            </w:r>
          </w:p>
        </w:tc>
        <w:tc>
          <w:tcPr>
            <w:tcW w:w="260" w:type="dxa"/>
            <w:tcBorders>
              <w:top w:val="nil"/>
              <w:left w:val="single" w:sz="4" w:space="0" w:color="auto"/>
              <w:bottom w:val="nil"/>
              <w:right w:val="single" w:sz="12" w:space="0" w:color="auto"/>
            </w:tcBorders>
            <w:vAlign w:val="center"/>
          </w:tcPr>
          <w:p w14:paraId="08DDB299" w14:textId="77777777" w:rsidR="00CD2AEE" w:rsidRDefault="00CD2AEE">
            <w:pPr>
              <w:snapToGrid w:val="0"/>
              <w:jc w:val="center"/>
              <w:rPr>
                <w:b/>
                <w:sz w:val="20"/>
              </w:rPr>
            </w:pP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3C1958C5" w14:textId="77777777" w:rsidR="00CD2AEE" w:rsidRDefault="0035775E">
            <w:pPr>
              <w:snapToGrid w:val="0"/>
              <w:jc w:val="center"/>
              <w:rPr>
                <w:b/>
                <w:sz w:val="18"/>
                <w:szCs w:val="18"/>
              </w:rPr>
            </w:pPr>
            <w:r>
              <w:rPr>
                <w:rFonts w:hint="eastAsia"/>
                <w:b/>
                <w:sz w:val="18"/>
                <w:szCs w:val="18"/>
              </w:rPr>
              <w:t>解除</w:t>
            </w:r>
          </w:p>
          <w:p w14:paraId="336F5875" w14:textId="77777777" w:rsidR="00CD2AEE" w:rsidRDefault="0035775E">
            <w:pPr>
              <w:snapToGrid w:val="0"/>
              <w:jc w:val="center"/>
              <w:rPr>
                <w:b/>
                <w:sz w:val="18"/>
                <w:szCs w:val="18"/>
              </w:rPr>
            </w:pPr>
            <w:r>
              <w:rPr>
                <w:rFonts w:hint="eastAsia"/>
                <w:b/>
                <w:sz w:val="18"/>
                <w:szCs w:val="18"/>
              </w:rPr>
              <w:t>承諾番号</w:t>
            </w: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51A140A4" w14:textId="77777777" w:rsidR="00CD2AEE" w:rsidRDefault="0035775E">
            <w:pPr>
              <w:snapToGrid w:val="0"/>
              <w:jc w:val="center"/>
              <w:rPr>
                <w:b/>
                <w:sz w:val="18"/>
                <w:szCs w:val="18"/>
              </w:rPr>
            </w:pPr>
            <w:r>
              <w:rPr>
                <w:rFonts w:hint="eastAsia"/>
                <w:b/>
                <w:sz w:val="18"/>
                <w:szCs w:val="18"/>
              </w:rPr>
              <w:t>解除を承諾</w:t>
            </w:r>
          </w:p>
          <w:p w14:paraId="3239C000" w14:textId="77777777" w:rsidR="00CD2AEE" w:rsidRDefault="0035775E">
            <w:pPr>
              <w:snapToGrid w:val="0"/>
              <w:jc w:val="center"/>
              <w:rPr>
                <w:b/>
                <w:sz w:val="18"/>
                <w:szCs w:val="18"/>
              </w:rPr>
            </w:pPr>
            <w:r>
              <w:rPr>
                <w:rFonts w:hint="eastAsia"/>
                <w:b/>
                <w:sz w:val="18"/>
                <w:szCs w:val="18"/>
              </w:rPr>
              <w:t>した年月日</w:t>
            </w:r>
          </w:p>
        </w:tc>
        <w:tc>
          <w:tcPr>
            <w:tcW w:w="1130" w:type="dxa"/>
            <w:tcBorders>
              <w:top w:val="single" w:sz="4" w:space="0" w:color="auto"/>
              <w:left w:val="single" w:sz="12" w:space="0" w:color="auto"/>
              <w:bottom w:val="single" w:sz="4" w:space="0" w:color="auto"/>
              <w:right w:val="single" w:sz="4" w:space="0" w:color="auto"/>
            </w:tcBorders>
            <w:shd w:val="clear" w:color="auto" w:fill="auto"/>
            <w:vAlign w:val="center"/>
          </w:tcPr>
          <w:p w14:paraId="6C879378"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283149C6" w14:textId="77777777" w:rsidR="00CD2AEE" w:rsidRDefault="0035775E">
            <w:pPr>
              <w:snapToGrid w:val="0"/>
              <w:jc w:val="center"/>
              <w:rPr>
                <w:sz w:val="18"/>
                <w:szCs w:val="18"/>
              </w:rPr>
            </w:pPr>
            <w:r>
              <w:rPr>
                <w:rFonts w:hint="eastAsia"/>
                <w:sz w:val="18"/>
                <w:szCs w:val="18"/>
              </w:rPr>
              <w:t>番号</w:t>
            </w:r>
          </w:p>
        </w:tc>
        <w:tc>
          <w:tcPr>
            <w:tcW w:w="1129" w:type="dxa"/>
            <w:tcBorders>
              <w:top w:val="single" w:sz="4" w:space="0" w:color="auto"/>
              <w:left w:val="single" w:sz="4" w:space="0" w:color="auto"/>
              <w:bottom w:val="single" w:sz="4" w:space="0" w:color="auto"/>
              <w:right w:val="single" w:sz="4" w:space="0" w:color="auto"/>
            </w:tcBorders>
            <w:vAlign w:val="center"/>
          </w:tcPr>
          <w:p w14:paraId="05E7E90E" w14:textId="77777777" w:rsidR="00CD2AEE" w:rsidRDefault="0035775E">
            <w:pPr>
              <w:snapToGrid w:val="0"/>
              <w:jc w:val="center"/>
              <w:rPr>
                <w:sz w:val="18"/>
                <w:szCs w:val="18"/>
              </w:rPr>
            </w:pPr>
            <w:r>
              <w:rPr>
                <w:rFonts w:hint="eastAsia"/>
                <w:sz w:val="18"/>
                <w:szCs w:val="18"/>
              </w:rPr>
              <w:t>解除を申込んだ年月日</w:t>
            </w:r>
          </w:p>
        </w:tc>
        <w:tc>
          <w:tcPr>
            <w:tcW w:w="1129" w:type="dxa"/>
            <w:tcBorders>
              <w:top w:val="single" w:sz="4" w:space="0" w:color="auto"/>
              <w:left w:val="single" w:sz="4" w:space="0" w:color="auto"/>
              <w:bottom w:val="single" w:sz="4" w:space="0" w:color="auto"/>
              <w:right w:val="single" w:sz="4" w:space="0" w:color="auto"/>
            </w:tcBorders>
            <w:vAlign w:val="center"/>
          </w:tcPr>
          <w:p w14:paraId="2CE47370"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532D4FC0"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0C595E35" w14:textId="77777777" w:rsidR="00CD2AEE" w:rsidRDefault="0035775E">
            <w:pPr>
              <w:snapToGrid w:val="0"/>
              <w:jc w:val="center"/>
              <w:rPr>
                <w:sz w:val="18"/>
                <w:szCs w:val="18"/>
              </w:rPr>
            </w:pPr>
            <w:r>
              <w:rPr>
                <w:rFonts w:hint="eastAsia"/>
                <w:color w:val="FF0000"/>
                <w:sz w:val="18"/>
                <w:szCs w:val="18"/>
              </w:rPr>
              <w:t>（当初契約の）</w:t>
            </w:r>
            <w:r>
              <w:rPr>
                <w:rFonts w:hint="eastAsia"/>
                <w:sz w:val="18"/>
                <w:szCs w:val="18"/>
              </w:rPr>
              <w:t>見積依頼</w:t>
            </w:r>
          </w:p>
          <w:p w14:paraId="5B7FC87B" w14:textId="77777777" w:rsidR="00CD2AEE" w:rsidRDefault="0035775E">
            <w:pPr>
              <w:snapToGrid w:val="0"/>
              <w:jc w:val="center"/>
              <w:rPr>
                <w:sz w:val="18"/>
                <w:szCs w:val="18"/>
              </w:rPr>
            </w:pPr>
            <w:r>
              <w:rPr>
                <w:rFonts w:hint="eastAsia"/>
                <w:sz w:val="18"/>
                <w:szCs w:val="18"/>
              </w:rPr>
              <w:t>番号</w:t>
            </w:r>
          </w:p>
        </w:tc>
      </w:tr>
      <w:tr w:rsidR="00CD2AEE" w14:paraId="122FF23B"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021B5FFB" w14:textId="77777777" w:rsidR="00CD2AEE" w:rsidRDefault="0035775E">
            <w:pPr>
              <w:snapToGrid w:val="0"/>
              <w:jc w:val="center"/>
              <w:rPr>
                <w:sz w:val="20"/>
              </w:rPr>
            </w:pPr>
            <w:r>
              <w:rPr>
                <w:rFonts w:hint="eastAsia"/>
                <w:sz w:val="20"/>
              </w:rPr>
              <w:t>一方的解除通知</w:t>
            </w:r>
            <w:r>
              <w:rPr>
                <w:rFonts w:hint="eastAsia"/>
                <w:sz w:val="20"/>
              </w:rPr>
              <w:t>(</w:t>
            </w:r>
            <w:r>
              <w:rPr>
                <w:rFonts w:hint="eastAsia"/>
                <w:sz w:val="20"/>
              </w:rPr>
              <w:t>発注者発行</w:t>
            </w:r>
            <w:r>
              <w:rPr>
                <w:rFonts w:hint="eastAsia"/>
                <w:sz w:val="20"/>
              </w:rPr>
              <w:t>)</w:t>
            </w:r>
          </w:p>
        </w:tc>
        <w:tc>
          <w:tcPr>
            <w:tcW w:w="260" w:type="dxa"/>
            <w:tcBorders>
              <w:top w:val="nil"/>
              <w:left w:val="single" w:sz="4" w:space="0" w:color="auto"/>
              <w:bottom w:val="nil"/>
              <w:right w:val="single" w:sz="4" w:space="0" w:color="auto"/>
            </w:tcBorders>
            <w:vAlign w:val="center"/>
          </w:tcPr>
          <w:p w14:paraId="6F3DE32B" w14:textId="77777777" w:rsidR="00CD2AEE" w:rsidRDefault="00CD2AEE">
            <w:pPr>
              <w:snapToGrid w:val="0"/>
              <w:jc w:val="center"/>
              <w:rPr>
                <w:sz w:val="20"/>
              </w:rPr>
            </w:pPr>
          </w:p>
        </w:tc>
        <w:tc>
          <w:tcPr>
            <w:tcW w:w="1129" w:type="dxa"/>
            <w:tcBorders>
              <w:top w:val="single" w:sz="12" w:space="0" w:color="auto"/>
              <w:left w:val="single" w:sz="4" w:space="0" w:color="auto"/>
              <w:bottom w:val="single" w:sz="4" w:space="0" w:color="auto"/>
              <w:right w:val="single" w:sz="4" w:space="0" w:color="auto"/>
            </w:tcBorders>
            <w:shd w:val="clear" w:color="auto" w:fill="auto"/>
            <w:vAlign w:val="center"/>
          </w:tcPr>
          <w:p w14:paraId="3440D14D"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35AA37F0" w14:textId="77777777" w:rsidR="00CD2AEE" w:rsidRDefault="0035775E">
            <w:pPr>
              <w:snapToGrid w:val="0"/>
              <w:jc w:val="center"/>
              <w:rPr>
                <w:sz w:val="18"/>
                <w:szCs w:val="18"/>
              </w:rPr>
            </w:pPr>
            <w:r>
              <w:rPr>
                <w:rFonts w:hint="eastAsia"/>
                <w:sz w:val="18"/>
                <w:szCs w:val="18"/>
              </w:rPr>
              <w:t>番号</w:t>
            </w:r>
          </w:p>
        </w:tc>
        <w:tc>
          <w:tcPr>
            <w:tcW w:w="1129" w:type="dxa"/>
            <w:tcBorders>
              <w:top w:val="single" w:sz="12" w:space="0" w:color="auto"/>
              <w:left w:val="single" w:sz="4" w:space="0" w:color="auto"/>
              <w:bottom w:val="single" w:sz="12" w:space="0" w:color="auto"/>
              <w:right w:val="single" w:sz="4" w:space="0" w:color="auto"/>
            </w:tcBorders>
            <w:shd w:val="clear" w:color="auto" w:fill="auto"/>
            <w:vAlign w:val="center"/>
          </w:tcPr>
          <w:p w14:paraId="5E30B82B" w14:textId="77777777" w:rsidR="00CD2AEE" w:rsidRDefault="0035775E">
            <w:pPr>
              <w:snapToGrid w:val="0"/>
              <w:jc w:val="center"/>
              <w:rPr>
                <w:sz w:val="18"/>
                <w:szCs w:val="18"/>
              </w:rPr>
            </w:pPr>
            <w:r>
              <w:rPr>
                <w:rFonts w:hint="eastAsia"/>
                <w:sz w:val="18"/>
                <w:szCs w:val="18"/>
              </w:rPr>
              <w:t>解除を通知した年月日</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0E163C7D"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061B4C59"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604CAA01"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7822C0A0"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6844B947" w14:textId="77777777" w:rsidR="00CD2AEE" w:rsidRDefault="0035775E">
            <w:pPr>
              <w:snapToGrid w:val="0"/>
              <w:jc w:val="center"/>
              <w:rPr>
                <w:sz w:val="18"/>
                <w:szCs w:val="18"/>
              </w:rPr>
            </w:pPr>
            <w:r>
              <w:rPr>
                <w:rFonts w:hint="eastAsia"/>
                <w:sz w:val="18"/>
                <w:szCs w:val="18"/>
              </w:rPr>
              <w:t>見積依頼</w:t>
            </w:r>
          </w:p>
          <w:p w14:paraId="2F84BC13" w14:textId="77777777" w:rsidR="00CD2AEE" w:rsidRDefault="0035775E">
            <w:pPr>
              <w:snapToGrid w:val="0"/>
              <w:jc w:val="center"/>
              <w:rPr>
                <w:sz w:val="18"/>
                <w:szCs w:val="18"/>
              </w:rPr>
            </w:pPr>
            <w:r>
              <w:rPr>
                <w:rFonts w:hint="eastAsia"/>
                <w:sz w:val="18"/>
                <w:szCs w:val="18"/>
              </w:rPr>
              <w:t>番号</w:t>
            </w:r>
          </w:p>
        </w:tc>
      </w:tr>
      <w:tr w:rsidR="00CD2AEE" w14:paraId="2DFE7FC1"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546C864B" w14:textId="77777777" w:rsidR="00CD2AEE" w:rsidRDefault="0035775E">
            <w:pPr>
              <w:snapToGrid w:val="0"/>
              <w:jc w:val="center"/>
              <w:rPr>
                <w:sz w:val="20"/>
              </w:rPr>
            </w:pPr>
            <w:r>
              <w:rPr>
                <w:rFonts w:hint="eastAsia"/>
                <w:sz w:val="20"/>
              </w:rPr>
              <w:t>一方的解除通知</w:t>
            </w:r>
            <w:r>
              <w:rPr>
                <w:rFonts w:hint="eastAsia"/>
                <w:sz w:val="20"/>
              </w:rPr>
              <w:t>(</w:t>
            </w:r>
            <w:r>
              <w:rPr>
                <w:rFonts w:hint="eastAsia"/>
                <w:sz w:val="20"/>
              </w:rPr>
              <w:t>受注者発行</w:t>
            </w:r>
            <w:r>
              <w:rPr>
                <w:rFonts w:hint="eastAsia"/>
                <w:sz w:val="20"/>
              </w:rPr>
              <w:t>)</w:t>
            </w:r>
          </w:p>
        </w:tc>
        <w:tc>
          <w:tcPr>
            <w:tcW w:w="260" w:type="dxa"/>
            <w:tcBorders>
              <w:top w:val="nil"/>
              <w:left w:val="single" w:sz="4" w:space="0" w:color="auto"/>
              <w:bottom w:val="nil"/>
              <w:right w:val="single" w:sz="4" w:space="0" w:color="auto"/>
            </w:tcBorders>
            <w:vAlign w:val="center"/>
          </w:tcPr>
          <w:p w14:paraId="6268C250" w14:textId="77777777" w:rsidR="00CD2AEE" w:rsidRDefault="00CD2AEE">
            <w:pPr>
              <w:snapToGrid w:val="0"/>
              <w:jc w:val="center"/>
              <w:rPr>
                <w:sz w:val="20"/>
              </w:rPr>
            </w:pPr>
          </w:p>
        </w:tc>
        <w:tc>
          <w:tcPr>
            <w:tcW w:w="1129" w:type="dxa"/>
            <w:tcBorders>
              <w:top w:val="single" w:sz="4" w:space="0" w:color="auto"/>
              <w:left w:val="single" w:sz="4" w:space="0" w:color="auto"/>
              <w:bottom w:val="single" w:sz="4" w:space="0" w:color="auto"/>
              <w:right w:val="single" w:sz="12" w:space="0" w:color="auto"/>
            </w:tcBorders>
            <w:shd w:val="clear" w:color="auto" w:fill="auto"/>
            <w:vAlign w:val="center"/>
          </w:tcPr>
          <w:p w14:paraId="67F35372"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7CD53B30" w14:textId="77777777" w:rsidR="00CD2AEE" w:rsidRDefault="0035775E">
            <w:pPr>
              <w:snapToGrid w:val="0"/>
              <w:jc w:val="center"/>
              <w:rPr>
                <w:sz w:val="18"/>
                <w:szCs w:val="18"/>
              </w:rPr>
            </w:pPr>
            <w:r>
              <w:rPr>
                <w:rFonts w:hint="eastAsia"/>
                <w:sz w:val="18"/>
                <w:szCs w:val="18"/>
              </w:rPr>
              <w:t>番号</w:t>
            </w: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1B4CAD88" w14:textId="77777777" w:rsidR="00CD2AEE" w:rsidRDefault="0035775E">
            <w:pPr>
              <w:snapToGrid w:val="0"/>
              <w:jc w:val="center"/>
              <w:rPr>
                <w:b/>
                <w:sz w:val="18"/>
                <w:szCs w:val="18"/>
              </w:rPr>
            </w:pPr>
            <w:r>
              <w:rPr>
                <w:rFonts w:hint="eastAsia"/>
                <w:b/>
                <w:sz w:val="18"/>
                <w:szCs w:val="18"/>
              </w:rPr>
              <w:t>解除を通知した年月日</w:t>
            </w:r>
          </w:p>
        </w:tc>
        <w:tc>
          <w:tcPr>
            <w:tcW w:w="1130" w:type="dxa"/>
            <w:tcBorders>
              <w:top w:val="single" w:sz="4" w:space="0" w:color="auto"/>
              <w:left w:val="single" w:sz="12" w:space="0" w:color="auto"/>
              <w:bottom w:val="single" w:sz="4" w:space="0" w:color="auto"/>
              <w:right w:val="single" w:sz="4" w:space="0" w:color="auto"/>
            </w:tcBorders>
            <w:shd w:val="clear" w:color="auto" w:fill="auto"/>
            <w:vAlign w:val="center"/>
          </w:tcPr>
          <w:p w14:paraId="67A9EF14"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7D45C6B3"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78E4CB91"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7C627454"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6815C80E" w14:textId="77777777" w:rsidR="00CD2AEE" w:rsidRDefault="0035775E">
            <w:pPr>
              <w:snapToGrid w:val="0"/>
              <w:jc w:val="center"/>
              <w:rPr>
                <w:sz w:val="18"/>
                <w:szCs w:val="18"/>
              </w:rPr>
            </w:pPr>
            <w:r>
              <w:rPr>
                <w:rFonts w:hint="eastAsia"/>
                <w:sz w:val="18"/>
                <w:szCs w:val="18"/>
              </w:rPr>
              <w:t>見積依頼</w:t>
            </w:r>
          </w:p>
          <w:p w14:paraId="26A89F93" w14:textId="77777777" w:rsidR="00CD2AEE" w:rsidRDefault="0035775E">
            <w:pPr>
              <w:snapToGrid w:val="0"/>
              <w:jc w:val="center"/>
              <w:rPr>
                <w:sz w:val="18"/>
                <w:szCs w:val="18"/>
              </w:rPr>
            </w:pPr>
            <w:r>
              <w:rPr>
                <w:rFonts w:hint="eastAsia"/>
                <w:sz w:val="18"/>
                <w:szCs w:val="18"/>
              </w:rPr>
              <w:t>番号</w:t>
            </w:r>
          </w:p>
        </w:tc>
      </w:tr>
      <w:tr w:rsidR="00CD2AEE" w14:paraId="31D825D6"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1777CF2E" w14:textId="77777777" w:rsidR="00CD2AEE" w:rsidRDefault="0035775E">
            <w:pPr>
              <w:snapToGrid w:val="0"/>
              <w:jc w:val="center"/>
              <w:rPr>
                <w:sz w:val="20"/>
              </w:rPr>
            </w:pPr>
            <w:r>
              <w:rPr>
                <w:rFonts w:hint="eastAsia"/>
                <w:sz w:val="20"/>
              </w:rPr>
              <w:t>合意打切申込</w:t>
            </w:r>
          </w:p>
        </w:tc>
        <w:tc>
          <w:tcPr>
            <w:tcW w:w="260" w:type="dxa"/>
            <w:tcBorders>
              <w:top w:val="nil"/>
              <w:left w:val="single" w:sz="4" w:space="0" w:color="auto"/>
              <w:bottom w:val="nil"/>
              <w:right w:val="single" w:sz="4" w:space="0" w:color="auto"/>
            </w:tcBorders>
            <w:vAlign w:val="center"/>
          </w:tcPr>
          <w:p w14:paraId="6A53D6CC" w14:textId="77777777" w:rsidR="00CD2AEE" w:rsidRDefault="00CD2AEE">
            <w:pPr>
              <w:snapToGrid w:val="0"/>
              <w:jc w:val="center"/>
              <w:rPr>
                <w:sz w:val="20"/>
              </w:rPr>
            </w:pPr>
          </w:p>
        </w:tc>
        <w:tc>
          <w:tcPr>
            <w:tcW w:w="1129" w:type="dxa"/>
            <w:tcBorders>
              <w:top w:val="single" w:sz="4" w:space="0" w:color="auto"/>
              <w:left w:val="single" w:sz="4" w:space="0" w:color="auto"/>
              <w:bottom w:val="single" w:sz="12" w:space="0" w:color="auto"/>
              <w:right w:val="single" w:sz="4" w:space="0" w:color="auto"/>
            </w:tcBorders>
            <w:shd w:val="clear" w:color="auto" w:fill="auto"/>
            <w:vAlign w:val="center"/>
          </w:tcPr>
          <w:p w14:paraId="2D644E11"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7C13A29C" w14:textId="77777777" w:rsidR="00CD2AEE" w:rsidRDefault="0035775E">
            <w:pPr>
              <w:snapToGrid w:val="0"/>
              <w:jc w:val="center"/>
              <w:rPr>
                <w:sz w:val="18"/>
                <w:szCs w:val="18"/>
              </w:rPr>
            </w:pPr>
            <w:r>
              <w:rPr>
                <w:rFonts w:hint="eastAsia"/>
                <w:sz w:val="18"/>
                <w:szCs w:val="18"/>
              </w:rPr>
              <w:t>番号</w:t>
            </w:r>
          </w:p>
        </w:tc>
        <w:tc>
          <w:tcPr>
            <w:tcW w:w="1129" w:type="dxa"/>
            <w:tcBorders>
              <w:top w:val="single" w:sz="12" w:space="0" w:color="auto"/>
              <w:left w:val="single" w:sz="4" w:space="0" w:color="auto"/>
              <w:bottom w:val="single" w:sz="12" w:space="0" w:color="auto"/>
              <w:right w:val="single" w:sz="4" w:space="0" w:color="auto"/>
            </w:tcBorders>
            <w:shd w:val="clear" w:color="auto" w:fill="auto"/>
            <w:vAlign w:val="center"/>
          </w:tcPr>
          <w:p w14:paraId="185242F8" w14:textId="77777777" w:rsidR="00CD2AEE" w:rsidRDefault="0035775E">
            <w:pPr>
              <w:snapToGrid w:val="0"/>
              <w:jc w:val="center"/>
              <w:rPr>
                <w:sz w:val="18"/>
                <w:szCs w:val="18"/>
              </w:rPr>
            </w:pPr>
            <w:r>
              <w:rPr>
                <w:rFonts w:hint="eastAsia"/>
                <w:sz w:val="18"/>
                <w:szCs w:val="18"/>
              </w:rPr>
              <w:t>打切を申込んだ年月日</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26DFE728"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76B3B2CF"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66DFA1C3"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2C4DABB4"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3AC0E784" w14:textId="77777777" w:rsidR="00CD2AEE" w:rsidRDefault="0035775E">
            <w:pPr>
              <w:snapToGrid w:val="0"/>
              <w:jc w:val="center"/>
              <w:rPr>
                <w:sz w:val="18"/>
                <w:szCs w:val="18"/>
              </w:rPr>
            </w:pPr>
            <w:r>
              <w:rPr>
                <w:rFonts w:hint="eastAsia"/>
                <w:color w:val="FF0000"/>
                <w:sz w:val="18"/>
                <w:szCs w:val="18"/>
              </w:rPr>
              <w:t>（当初契約の）</w:t>
            </w:r>
            <w:r>
              <w:rPr>
                <w:rFonts w:hint="eastAsia"/>
                <w:sz w:val="18"/>
                <w:szCs w:val="18"/>
              </w:rPr>
              <w:t>見積依頼</w:t>
            </w:r>
          </w:p>
          <w:p w14:paraId="157E859A" w14:textId="77777777" w:rsidR="00CD2AEE" w:rsidRDefault="0035775E">
            <w:pPr>
              <w:snapToGrid w:val="0"/>
              <w:jc w:val="center"/>
              <w:rPr>
                <w:sz w:val="18"/>
                <w:szCs w:val="18"/>
              </w:rPr>
            </w:pPr>
            <w:r>
              <w:rPr>
                <w:rFonts w:hint="eastAsia"/>
                <w:sz w:val="18"/>
                <w:szCs w:val="18"/>
              </w:rPr>
              <w:t>番号</w:t>
            </w:r>
          </w:p>
        </w:tc>
      </w:tr>
      <w:tr w:rsidR="00CD2AEE" w14:paraId="2AEED6AD"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4C3041C2" w14:textId="77777777" w:rsidR="00CD2AEE" w:rsidRDefault="0035775E">
            <w:pPr>
              <w:snapToGrid w:val="0"/>
              <w:jc w:val="center"/>
              <w:rPr>
                <w:sz w:val="20"/>
              </w:rPr>
            </w:pPr>
            <w:r>
              <w:rPr>
                <w:rFonts w:hint="eastAsia"/>
                <w:sz w:val="20"/>
              </w:rPr>
              <w:t>合意打切承諾</w:t>
            </w:r>
          </w:p>
        </w:tc>
        <w:tc>
          <w:tcPr>
            <w:tcW w:w="260" w:type="dxa"/>
            <w:tcBorders>
              <w:top w:val="nil"/>
              <w:left w:val="single" w:sz="4" w:space="0" w:color="auto"/>
              <w:bottom w:val="nil"/>
              <w:right w:val="single" w:sz="12" w:space="0" w:color="auto"/>
            </w:tcBorders>
            <w:vAlign w:val="center"/>
          </w:tcPr>
          <w:p w14:paraId="72578019" w14:textId="77777777" w:rsidR="00CD2AEE" w:rsidRDefault="00CD2AEE">
            <w:pPr>
              <w:snapToGrid w:val="0"/>
              <w:jc w:val="center"/>
              <w:rPr>
                <w:b/>
                <w:sz w:val="20"/>
              </w:rPr>
            </w:pP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21DA2A02" w14:textId="77777777" w:rsidR="00CD2AEE" w:rsidRDefault="0035775E">
            <w:pPr>
              <w:snapToGrid w:val="0"/>
              <w:jc w:val="center"/>
              <w:rPr>
                <w:b/>
                <w:sz w:val="18"/>
                <w:szCs w:val="18"/>
              </w:rPr>
            </w:pPr>
            <w:r>
              <w:rPr>
                <w:rFonts w:hint="eastAsia"/>
                <w:b/>
                <w:sz w:val="18"/>
                <w:szCs w:val="18"/>
              </w:rPr>
              <w:t>打切</w:t>
            </w:r>
          </w:p>
          <w:p w14:paraId="498A49FF" w14:textId="77777777" w:rsidR="00CD2AEE" w:rsidRDefault="0035775E">
            <w:pPr>
              <w:snapToGrid w:val="0"/>
              <w:jc w:val="center"/>
              <w:rPr>
                <w:b/>
                <w:sz w:val="18"/>
                <w:szCs w:val="18"/>
              </w:rPr>
            </w:pPr>
            <w:r>
              <w:rPr>
                <w:rFonts w:hint="eastAsia"/>
                <w:b/>
                <w:sz w:val="18"/>
                <w:szCs w:val="18"/>
              </w:rPr>
              <w:t>承諾番号</w:t>
            </w: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5945891D" w14:textId="77777777" w:rsidR="00CD2AEE" w:rsidRDefault="0035775E">
            <w:pPr>
              <w:snapToGrid w:val="0"/>
              <w:jc w:val="center"/>
              <w:rPr>
                <w:b/>
                <w:sz w:val="18"/>
                <w:szCs w:val="18"/>
              </w:rPr>
            </w:pPr>
            <w:r>
              <w:rPr>
                <w:rFonts w:hint="eastAsia"/>
                <w:b/>
                <w:sz w:val="18"/>
                <w:szCs w:val="18"/>
              </w:rPr>
              <w:t>打切を承諾</w:t>
            </w:r>
          </w:p>
          <w:p w14:paraId="5BA9F054" w14:textId="77777777" w:rsidR="00CD2AEE" w:rsidRDefault="0035775E">
            <w:pPr>
              <w:snapToGrid w:val="0"/>
              <w:jc w:val="center"/>
              <w:rPr>
                <w:b/>
                <w:sz w:val="18"/>
                <w:szCs w:val="18"/>
              </w:rPr>
            </w:pPr>
            <w:r>
              <w:rPr>
                <w:rFonts w:hint="eastAsia"/>
                <w:b/>
                <w:sz w:val="18"/>
                <w:szCs w:val="18"/>
              </w:rPr>
              <w:t>した年月日</w:t>
            </w:r>
          </w:p>
        </w:tc>
        <w:tc>
          <w:tcPr>
            <w:tcW w:w="1130" w:type="dxa"/>
            <w:tcBorders>
              <w:top w:val="single" w:sz="4" w:space="0" w:color="auto"/>
              <w:left w:val="single" w:sz="12" w:space="0" w:color="auto"/>
              <w:bottom w:val="single" w:sz="4" w:space="0" w:color="auto"/>
              <w:right w:val="single" w:sz="4" w:space="0" w:color="auto"/>
            </w:tcBorders>
            <w:shd w:val="clear" w:color="auto" w:fill="auto"/>
            <w:vAlign w:val="center"/>
          </w:tcPr>
          <w:p w14:paraId="2175BBB5"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3CAEC587" w14:textId="77777777" w:rsidR="00CD2AEE" w:rsidRDefault="0035775E">
            <w:pPr>
              <w:snapToGrid w:val="0"/>
              <w:jc w:val="center"/>
              <w:rPr>
                <w:sz w:val="18"/>
                <w:szCs w:val="18"/>
              </w:rPr>
            </w:pPr>
            <w:r>
              <w:rPr>
                <w:rFonts w:hint="eastAsia"/>
                <w:sz w:val="18"/>
                <w:szCs w:val="18"/>
              </w:rPr>
              <w:t>番号</w:t>
            </w:r>
          </w:p>
        </w:tc>
        <w:tc>
          <w:tcPr>
            <w:tcW w:w="1129" w:type="dxa"/>
            <w:tcBorders>
              <w:top w:val="single" w:sz="4" w:space="0" w:color="auto"/>
              <w:left w:val="single" w:sz="4" w:space="0" w:color="auto"/>
              <w:bottom w:val="single" w:sz="4" w:space="0" w:color="auto"/>
              <w:right w:val="single" w:sz="4" w:space="0" w:color="auto"/>
            </w:tcBorders>
            <w:vAlign w:val="center"/>
          </w:tcPr>
          <w:p w14:paraId="17DC9D6B" w14:textId="77777777" w:rsidR="00CD2AEE" w:rsidRDefault="0035775E">
            <w:pPr>
              <w:snapToGrid w:val="0"/>
              <w:jc w:val="center"/>
              <w:rPr>
                <w:sz w:val="18"/>
                <w:szCs w:val="18"/>
              </w:rPr>
            </w:pPr>
            <w:r>
              <w:rPr>
                <w:rFonts w:hint="eastAsia"/>
                <w:sz w:val="18"/>
                <w:szCs w:val="18"/>
              </w:rPr>
              <w:t>打切を申込んだ年月日</w:t>
            </w:r>
          </w:p>
        </w:tc>
        <w:tc>
          <w:tcPr>
            <w:tcW w:w="1129" w:type="dxa"/>
            <w:tcBorders>
              <w:top w:val="single" w:sz="4" w:space="0" w:color="auto"/>
              <w:left w:val="single" w:sz="4" w:space="0" w:color="auto"/>
              <w:bottom w:val="single" w:sz="4" w:space="0" w:color="auto"/>
              <w:right w:val="single" w:sz="4" w:space="0" w:color="auto"/>
            </w:tcBorders>
            <w:vAlign w:val="center"/>
          </w:tcPr>
          <w:p w14:paraId="058FCF64"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7913E7AC"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0BABA21B" w14:textId="77777777" w:rsidR="00CD2AEE" w:rsidRDefault="0035775E">
            <w:pPr>
              <w:snapToGrid w:val="0"/>
              <w:jc w:val="center"/>
              <w:rPr>
                <w:sz w:val="18"/>
                <w:szCs w:val="18"/>
              </w:rPr>
            </w:pPr>
            <w:r>
              <w:rPr>
                <w:rFonts w:hint="eastAsia"/>
                <w:color w:val="FF0000"/>
                <w:sz w:val="18"/>
                <w:szCs w:val="18"/>
              </w:rPr>
              <w:t>（当初契約の）</w:t>
            </w:r>
            <w:r>
              <w:rPr>
                <w:rFonts w:hint="eastAsia"/>
                <w:sz w:val="18"/>
                <w:szCs w:val="18"/>
              </w:rPr>
              <w:t>見積依頼</w:t>
            </w:r>
          </w:p>
          <w:p w14:paraId="52769995" w14:textId="77777777" w:rsidR="00CD2AEE" w:rsidRDefault="0035775E">
            <w:pPr>
              <w:snapToGrid w:val="0"/>
              <w:jc w:val="center"/>
              <w:rPr>
                <w:sz w:val="18"/>
                <w:szCs w:val="18"/>
              </w:rPr>
            </w:pPr>
            <w:r>
              <w:rPr>
                <w:rFonts w:hint="eastAsia"/>
                <w:sz w:val="18"/>
                <w:szCs w:val="18"/>
              </w:rPr>
              <w:t>番号</w:t>
            </w:r>
          </w:p>
        </w:tc>
      </w:tr>
      <w:tr w:rsidR="00CD2AEE" w14:paraId="44272102"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27AE73C1" w14:textId="77777777" w:rsidR="00CD2AEE" w:rsidRDefault="0035775E">
            <w:pPr>
              <w:snapToGrid w:val="0"/>
              <w:jc w:val="center"/>
              <w:rPr>
                <w:sz w:val="20"/>
              </w:rPr>
            </w:pPr>
            <w:r>
              <w:rPr>
                <w:rFonts w:hint="eastAsia"/>
                <w:sz w:val="20"/>
              </w:rPr>
              <w:t>一方的打切通知</w:t>
            </w:r>
            <w:r>
              <w:rPr>
                <w:rFonts w:hint="eastAsia"/>
                <w:sz w:val="20"/>
              </w:rPr>
              <w:t>(</w:t>
            </w:r>
            <w:r>
              <w:rPr>
                <w:rFonts w:hint="eastAsia"/>
                <w:sz w:val="20"/>
              </w:rPr>
              <w:t>発注者発行</w:t>
            </w:r>
            <w:r>
              <w:rPr>
                <w:rFonts w:hint="eastAsia"/>
                <w:sz w:val="20"/>
              </w:rPr>
              <w:t>)</w:t>
            </w:r>
          </w:p>
        </w:tc>
        <w:tc>
          <w:tcPr>
            <w:tcW w:w="260" w:type="dxa"/>
            <w:tcBorders>
              <w:top w:val="nil"/>
              <w:left w:val="single" w:sz="4" w:space="0" w:color="auto"/>
              <w:bottom w:val="nil"/>
              <w:right w:val="single" w:sz="4" w:space="0" w:color="auto"/>
            </w:tcBorders>
            <w:vAlign w:val="center"/>
          </w:tcPr>
          <w:p w14:paraId="6A9B82D6" w14:textId="77777777" w:rsidR="00CD2AEE" w:rsidRDefault="00CD2AEE">
            <w:pPr>
              <w:snapToGrid w:val="0"/>
              <w:jc w:val="center"/>
              <w:rPr>
                <w:sz w:val="20"/>
              </w:rPr>
            </w:pPr>
          </w:p>
        </w:tc>
        <w:tc>
          <w:tcPr>
            <w:tcW w:w="1129" w:type="dxa"/>
            <w:tcBorders>
              <w:top w:val="single" w:sz="12" w:space="0" w:color="auto"/>
              <w:left w:val="single" w:sz="4" w:space="0" w:color="auto"/>
              <w:bottom w:val="single" w:sz="4" w:space="0" w:color="auto"/>
              <w:right w:val="single" w:sz="4" w:space="0" w:color="auto"/>
            </w:tcBorders>
            <w:shd w:val="clear" w:color="auto" w:fill="auto"/>
            <w:vAlign w:val="center"/>
          </w:tcPr>
          <w:p w14:paraId="6AF72FC5"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27F08537" w14:textId="77777777" w:rsidR="00CD2AEE" w:rsidRDefault="0035775E">
            <w:pPr>
              <w:snapToGrid w:val="0"/>
              <w:jc w:val="center"/>
              <w:rPr>
                <w:sz w:val="18"/>
                <w:szCs w:val="18"/>
              </w:rPr>
            </w:pPr>
            <w:r>
              <w:rPr>
                <w:rFonts w:hint="eastAsia"/>
                <w:sz w:val="18"/>
                <w:szCs w:val="18"/>
              </w:rPr>
              <w:t>番号</w:t>
            </w:r>
          </w:p>
        </w:tc>
        <w:tc>
          <w:tcPr>
            <w:tcW w:w="1129" w:type="dxa"/>
            <w:tcBorders>
              <w:top w:val="single" w:sz="12" w:space="0" w:color="auto"/>
              <w:left w:val="single" w:sz="4" w:space="0" w:color="auto"/>
              <w:bottom w:val="single" w:sz="12" w:space="0" w:color="auto"/>
              <w:right w:val="single" w:sz="4" w:space="0" w:color="auto"/>
            </w:tcBorders>
            <w:shd w:val="clear" w:color="auto" w:fill="auto"/>
            <w:vAlign w:val="center"/>
          </w:tcPr>
          <w:p w14:paraId="51335124" w14:textId="77777777" w:rsidR="00CD2AEE" w:rsidRDefault="0035775E">
            <w:pPr>
              <w:snapToGrid w:val="0"/>
              <w:jc w:val="center"/>
              <w:rPr>
                <w:sz w:val="18"/>
                <w:szCs w:val="18"/>
              </w:rPr>
            </w:pPr>
            <w:r>
              <w:rPr>
                <w:rFonts w:hint="eastAsia"/>
                <w:sz w:val="18"/>
                <w:szCs w:val="18"/>
              </w:rPr>
              <w:t>打切を通知した年月日</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8BCBAD4"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3B582E4F"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40F557A1"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1F2F878B"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7D6FA0FB" w14:textId="77777777" w:rsidR="00CD2AEE" w:rsidRDefault="0035775E">
            <w:pPr>
              <w:snapToGrid w:val="0"/>
              <w:jc w:val="center"/>
              <w:rPr>
                <w:sz w:val="18"/>
                <w:szCs w:val="18"/>
              </w:rPr>
            </w:pPr>
            <w:r>
              <w:rPr>
                <w:rFonts w:hint="eastAsia"/>
                <w:sz w:val="18"/>
                <w:szCs w:val="18"/>
              </w:rPr>
              <w:t>見積依頼</w:t>
            </w:r>
          </w:p>
          <w:p w14:paraId="3E7FB3F2" w14:textId="77777777" w:rsidR="00CD2AEE" w:rsidRDefault="0035775E">
            <w:pPr>
              <w:snapToGrid w:val="0"/>
              <w:jc w:val="center"/>
              <w:rPr>
                <w:sz w:val="18"/>
                <w:szCs w:val="18"/>
              </w:rPr>
            </w:pPr>
            <w:r>
              <w:rPr>
                <w:rFonts w:hint="eastAsia"/>
                <w:sz w:val="18"/>
                <w:szCs w:val="18"/>
              </w:rPr>
              <w:t>番号</w:t>
            </w:r>
          </w:p>
        </w:tc>
      </w:tr>
      <w:tr w:rsidR="00CD2AEE" w14:paraId="6BCE77B1" w14:textId="77777777">
        <w:trPr>
          <w:cantSplit/>
          <w:tblHeader/>
        </w:trPr>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2C2A1841" w14:textId="77777777" w:rsidR="00CD2AEE" w:rsidRDefault="0035775E">
            <w:pPr>
              <w:snapToGrid w:val="0"/>
              <w:jc w:val="center"/>
              <w:rPr>
                <w:sz w:val="20"/>
              </w:rPr>
            </w:pPr>
            <w:r>
              <w:rPr>
                <w:rFonts w:hint="eastAsia"/>
                <w:sz w:val="20"/>
              </w:rPr>
              <w:t>一方的打切通知</w:t>
            </w:r>
            <w:r>
              <w:rPr>
                <w:rFonts w:hint="eastAsia"/>
                <w:sz w:val="20"/>
              </w:rPr>
              <w:t>(</w:t>
            </w:r>
            <w:r>
              <w:rPr>
                <w:rFonts w:hint="eastAsia"/>
                <w:sz w:val="20"/>
              </w:rPr>
              <w:t>受注者発行</w:t>
            </w:r>
            <w:r>
              <w:rPr>
                <w:rFonts w:hint="eastAsia"/>
                <w:sz w:val="20"/>
              </w:rPr>
              <w:t>)</w:t>
            </w:r>
          </w:p>
        </w:tc>
        <w:tc>
          <w:tcPr>
            <w:tcW w:w="260" w:type="dxa"/>
            <w:tcBorders>
              <w:top w:val="nil"/>
              <w:left w:val="single" w:sz="4" w:space="0" w:color="auto"/>
              <w:bottom w:val="nil"/>
              <w:right w:val="single" w:sz="4" w:space="0" w:color="auto"/>
            </w:tcBorders>
            <w:vAlign w:val="center"/>
          </w:tcPr>
          <w:p w14:paraId="65F136E0" w14:textId="77777777" w:rsidR="00CD2AEE" w:rsidRDefault="00CD2AEE">
            <w:pPr>
              <w:snapToGrid w:val="0"/>
              <w:jc w:val="center"/>
              <w:rPr>
                <w:sz w:val="20"/>
              </w:rPr>
            </w:pPr>
          </w:p>
        </w:tc>
        <w:tc>
          <w:tcPr>
            <w:tcW w:w="1129" w:type="dxa"/>
            <w:tcBorders>
              <w:top w:val="single" w:sz="4" w:space="0" w:color="auto"/>
              <w:left w:val="single" w:sz="4" w:space="0" w:color="auto"/>
              <w:bottom w:val="single" w:sz="4" w:space="0" w:color="auto"/>
              <w:right w:val="single" w:sz="12" w:space="0" w:color="auto"/>
            </w:tcBorders>
            <w:shd w:val="clear" w:color="auto" w:fill="auto"/>
            <w:vAlign w:val="center"/>
          </w:tcPr>
          <w:p w14:paraId="71D3113B" w14:textId="77777777" w:rsidR="00CD2AEE" w:rsidRDefault="0035775E">
            <w:pPr>
              <w:snapToGrid w:val="0"/>
              <w:jc w:val="center"/>
              <w:rPr>
                <w:sz w:val="18"/>
                <w:szCs w:val="18"/>
              </w:rPr>
            </w:pPr>
            <w:r>
              <w:rPr>
                <w:rFonts w:hint="eastAsia"/>
                <w:sz w:val="18"/>
                <w:szCs w:val="18"/>
              </w:rPr>
              <w:t>*</w:t>
            </w:r>
            <w:r>
              <w:rPr>
                <w:rFonts w:hint="eastAsia"/>
                <w:sz w:val="18"/>
                <w:szCs w:val="18"/>
              </w:rPr>
              <w:t>注文</w:t>
            </w:r>
          </w:p>
          <w:p w14:paraId="4948E6D0" w14:textId="77777777" w:rsidR="00CD2AEE" w:rsidRDefault="0035775E">
            <w:pPr>
              <w:snapToGrid w:val="0"/>
              <w:jc w:val="center"/>
              <w:rPr>
                <w:sz w:val="18"/>
                <w:szCs w:val="18"/>
              </w:rPr>
            </w:pPr>
            <w:r>
              <w:rPr>
                <w:rFonts w:hint="eastAsia"/>
                <w:sz w:val="18"/>
                <w:szCs w:val="18"/>
              </w:rPr>
              <w:t>番号</w:t>
            </w:r>
          </w:p>
        </w:tc>
        <w:tc>
          <w:tcPr>
            <w:tcW w:w="1129" w:type="dxa"/>
            <w:tcBorders>
              <w:top w:val="single" w:sz="12" w:space="0" w:color="auto"/>
              <w:left w:val="single" w:sz="12" w:space="0" w:color="auto"/>
              <w:bottom w:val="single" w:sz="12" w:space="0" w:color="auto"/>
              <w:right w:val="single" w:sz="12" w:space="0" w:color="auto"/>
            </w:tcBorders>
            <w:shd w:val="clear" w:color="auto" w:fill="auto"/>
            <w:vAlign w:val="center"/>
          </w:tcPr>
          <w:p w14:paraId="0CCBA670" w14:textId="77777777" w:rsidR="00CD2AEE" w:rsidRDefault="0035775E">
            <w:pPr>
              <w:snapToGrid w:val="0"/>
              <w:jc w:val="center"/>
              <w:rPr>
                <w:b/>
                <w:sz w:val="18"/>
                <w:szCs w:val="18"/>
              </w:rPr>
            </w:pPr>
            <w:r>
              <w:rPr>
                <w:rFonts w:hint="eastAsia"/>
                <w:b/>
                <w:sz w:val="18"/>
                <w:szCs w:val="18"/>
              </w:rPr>
              <w:t>打切を通知した年月日</w:t>
            </w:r>
          </w:p>
        </w:tc>
        <w:tc>
          <w:tcPr>
            <w:tcW w:w="1130" w:type="dxa"/>
            <w:tcBorders>
              <w:top w:val="single" w:sz="4" w:space="0" w:color="auto"/>
              <w:left w:val="single" w:sz="12" w:space="0" w:color="auto"/>
              <w:bottom w:val="single" w:sz="4" w:space="0" w:color="auto"/>
              <w:right w:val="single" w:sz="4" w:space="0" w:color="auto"/>
            </w:tcBorders>
            <w:shd w:val="clear" w:color="auto" w:fill="auto"/>
            <w:vAlign w:val="center"/>
          </w:tcPr>
          <w:p w14:paraId="7BBCC73D"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143463FA" w14:textId="77777777" w:rsidR="00CD2AEE" w:rsidRDefault="0035775E">
            <w:pPr>
              <w:snapToGrid w:val="0"/>
              <w:jc w:val="center"/>
              <w:rPr>
                <w:sz w:val="18"/>
                <w:szCs w:val="18"/>
              </w:rPr>
            </w:pPr>
            <w:r>
              <w:rPr>
                <w:rFonts w:hint="eastAsia"/>
                <w:sz w:val="18"/>
                <w:szCs w:val="18"/>
              </w:rPr>
              <w:t>－</w:t>
            </w:r>
          </w:p>
        </w:tc>
        <w:tc>
          <w:tcPr>
            <w:tcW w:w="1129" w:type="dxa"/>
            <w:tcBorders>
              <w:top w:val="single" w:sz="4" w:space="0" w:color="auto"/>
              <w:left w:val="single" w:sz="4" w:space="0" w:color="auto"/>
              <w:bottom w:val="single" w:sz="4" w:space="0" w:color="auto"/>
              <w:right w:val="single" w:sz="4" w:space="0" w:color="auto"/>
            </w:tcBorders>
            <w:vAlign w:val="center"/>
          </w:tcPr>
          <w:p w14:paraId="38EC2831" w14:textId="77777777" w:rsidR="00CD2AEE" w:rsidRDefault="0035775E">
            <w:pPr>
              <w:snapToGrid w:val="0"/>
              <w:jc w:val="center"/>
              <w:rPr>
                <w:sz w:val="18"/>
                <w:szCs w:val="18"/>
              </w:rPr>
            </w:pPr>
            <w:r>
              <w:rPr>
                <w:rFonts w:hint="eastAsia"/>
                <w:sz w:val="18"/>
                <w:szCs w:val="18"/>
              </w:rPr>
              <w:t>*</w:t>
            </w:r>
            <w:r>
              <w:rPr>
                <w:rFonts w:hint="eastAsia"/>
                <w:color w:val="FF0000"/>
                <w:sz w:val="18"/>
                <w:szCs w:val="18"/>
              </w:rPr>
              <w:t>（当初契約の）</w:t>
            </w:r>
            <w:r>
              <w:rPr>
                <w:rFonts w:hint="eastAsia"/>
                <w:sz w:val="18"/>
                <w:szCs w:val="18"/>
              </w:rPr>
              <w:t>注文番号</w:t>
            </w:r>
          </w:p>
          <w:p w14:paraId="56CEA662" w14:textId="77777777" w:rsidR="00CD2AEE" w:rsidRDefault="0035775E">
            <w:pPr>
              <w:snapToGrid w:val="0"/>
              <w:jc w:val="center"/>
              <w:rPr>
                <w:sz w:val="18"/>
                <w:szCs w:val="18"/>
              </w:rPr>
            </w:pPr>
            <w:r>
              <w:rPr>
                <w:rFonts w:hint="eastAsia"/>
                <w:sz w:val="18"/>
                <w:szCs w:val="18"/>
              </w:rPr>
              <w:t>枝番</w:t>
            </w:r>
          </w:p>
        </w:tc>
        <w:tc>
          <w:tcPr>
            <w:tcW w:w="1130" w:type="dxa"/>
            <w:tcBorders>
              <w:top w:val="single" w:sz="4" w:space="0" w:color="auto"/>
              <w:left w:val="single" w:sz="4" w:space="0" w:color="auto"/>
              <w:bottom w:val="single" w:sz="4" w:space="0" w:color="auto"/>
              <w:right w:val="single" w:sz="4" w:space="0" w:color="auto"/>
            </w:tcBorders>
            <w:vAlign w:val="center"/>
          </w:tcPr>
          <w:p w14:paraId="50D1DB7C" w14:textId="77777777" w:rsidR="00CD2AEE" w:rsidRDefault="0035775E">
            <w:pPr>
              <w:snapToGrid w:val="0"/>
              <w:jc w:val="center"/>
              <w:rPr>
                <w:sz w:val="18"/>
                <w:szCs w:val="18"/>
              </w:rPr>
            </w:pPr>
            <w:r>
              <w:rPr>
                <w:rFonts w:hint="eastAsia"/>
                <w:sz w:val="18"/>
                <w:szCs w:val="18"/>
              </w:rPr>
              <w:t>見積依頼</w:t>
            </w:r>
          </w:p>
          <w:p w14:paraId="1DDE14BE" w14:textId="77777777" w:rsidR="00CD2AEE" w:rsidRDefault="0035775E">
            <w:pPr>
              <w:snapToGrid w:val="0"/>
              <w:jc w:val="center"/>
              <w:rPr>
                <w:sz w:val="18"/>
                <w:szCs w:val="18"/>
              </w:rPr>
            </w:pPr>
            <w:r>
              <w:rPr>
                <w:rFonts w:hint="eastAsia"/>
                <w:sz w:val="18"/>
                <w:szCs w:val="18"/>
              </w:rPr>
              <w:t>番号</w:t>
            </w:r>
          </w:p>
        </w:tc>
      </w:tr>
    </w:tbl>
    <w:p w14:paraId="6AD2A3C1" w14:textId="77777777" w:rsidR="00CD2AEE" w:rsidRDefault="0035775E">
      <w:pPr>
        <w:snapToGrid w:val="0"/>
      </w:pPr>
      <w:r>
        <w:rPr>
          <w:rFonts w:hint="eastAsia"/>
        </w:rPr>
        <w:lastRenderedPageBreak/>
        <w:t>【注】「</w:t>
      </w:r>
      <w:r>
        <w:rPr>
          <w:rFonts w:hint="eastAsia"/>
        </w:rPr>
        <w:t>*</w:t>
      </w:r>
      <w:r>
        <w:rPr>
          <w:rFonts w:hint="eastAsia"/>
        </w:rPr>
        <w:t>」は取引を特定するキー項目。</w:t>
      </w:r>
    </w:p>
    <w:p w14:paraId="2DE11707" w14:textId="77777777" w:rsidR="00CD2AEE" w:rsidRDefault="0035775E">
      <w:pPr>
        <w:snapToGrid w:val="0"/>
        <w:ind w:left="199" w:hanging="199"/>
      </w:pPr>
      <w:r>
        <w:rPr>
          <w:noProof/>
        </w:rPr>
        <mc:AlternateContent>
          <mc:Choice Requires="wps">
            <w:drawing>
              <wp:anchor distT="0" distB="0" distL="114300" distR="114300" simplePos="0" relativeHeight="251661312" behindDoc="0" locked="0" layoutInCell="1" allowOverlap="1">
                <wp:simplePos x="0" y="0"/>
                <wp:positionH relativeFrom="column">
                  <wp:posOffset>821055</wp:posOffset>
                </wp:positionH>
                <wp:positionV relativeFrom="paragraph">
                  <wp:posOffset>37465</wp:posOffset>
                </wp:positionV>
                <wp:extent cx="257175" cy="142875"/>
                <wp:effectExtent l="19050" t="19050" r="9525" b="9525"/>
                <wp:wrapNone/>
                <wp:docPr id="398" name="正方形/長方形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42875"/>
                        </a:xfrm>
                        <a:prstGeom prst="rect">
                          <a:avLst/>
                        </a:prstGeom>
                        <a:solidFill>
                          <a:srgbClr val="FFFFFF"/>
                        </a:solidFill>
                        <a:ln w="28575">
                          <a:solidFill>
                            <a:srgbClr val="000000"/>
                          </a:solidFill>
                          <a:miter lim="800000"/>
                        </a:ln>
                      </wps:spPr>
                      <wps:bodyPr rot="0" vert="horz" wrap="square" lIns="74295" tIns="8890" rIns="74295" bIns="8890" anchor="t" anchorCtr="0" upright="1">
                        <a:noAutofit/>
                      </wps:bodyPr>
                    </wps:wsp>
                  </a:graphicData>
                </a:graphic>
              </wp:anchor>
            </w:drawing>
          </mc:Choice>
          <mc:Fallback xmlns:wpsCustomData="http://www.wps.cn/officeDocument/2013/wpsCustomData">
            <w:pict>
              <v:rect id="正方形/長方形 371" o:spid="_x0000_s1026" o:spt="1" style="position:absolute;left:0pt;margin-left:64.65pt;margin-top:2.95pt;height:11.25pt;width:20.25pt;z-index:251661312;mso-width-relative:page;mso-height-relative:page;" fillcolor="#FFFFFF" filled="t" stroked="t" coordsize="21600,21600" o:gfxdata="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kxKQvUAAAA&#10;CAEAAA8AAAAAAAAAAQAgAAAAIgAAAGRycy9kb3ducmV2LnhtbFBLAQIUABQAAAAIAIdO4kDTrudb&#10;IQIAADAEAAAOAAAAAAAAAAEAIAAAACMBAABkcnMvZTJvRG9jLnhtbFBLBQYAAAAABgAGAFkBAAC2&#10;BQAAAAA=&#10;">
                <v:fill on="t" focussize="0,0"/>
                <v:stroke weight="2.25pt" color="#000000" miterlimit="8" joinstyle="miter"/>
                <v:imagedata o:title=""/>
                <o:lock v:ext="edit" aspectratio="f"/>
                <v:textbox inset="2.06375mm,0.7pt,2.06375mm,0.7pt"/>
              </v:rect>
            </w:pict>
          </mc:Fallback>
        </mc:AlternateContent>
      </w:r>
      <w:r>
        <w:t>【注】</w:t>
      </w:r>
      <w:r>
        <w:rPr>
          <w:rFonts w:hint="eastAsia"/>
        </w:rPr>
        <w:t xml:space="preserve">太枠　　　　</w:t>
      </w:r>
      <w:r>
        <w:t>は</w:t>
      </w:r>
      <w:r>
        <w:rPr>
          <w:rFonts w:hint="eastAsia"/>
        </w:rPr>
        <w:t>､</w:t>
      </w:r>
      <w:r>
        <w:t>受注者が発番する番号</w:t>
      </w:r>
      <w:r>
        <w:rPr>
          <w:rFonts w:hint="eastAsia"/>
        </w:rPr>
        <w:t>､</w:t>
      </w:r>
      <w:r>
        <w:t>年月日</w:t>
      </w:r>
      <w:r>
        <w:rPr>
          <w:rFonts w:hint="eastAsia"/>
        </w:rPr>
        <w:t>｡</w:t>
      </w:r>
      <w:r>
        <w:t>それ以外は発注者が発番する番号</w:t>
      </w:r>
      <w:r>
        <w:rPr>
          <w:rFonts w:hint="eastAsia"/>
        </w:rPr>
        <w:t>､</w:t>
      </w:r>
      <w:r>
        <w:t>年月日</w:t>
      </w:r>
      <w:r>
        <w:rPr>
          <w:rFonts w:hint="eastAsia"/>
        </w:rPr>
        <w:t>｡</w:t>
      </w:r>
    </w:p>
    <w:p w14:paraId="2F3D4162" w14:textId="77777777" w:rsidR="00CD2AEE" w:rsidRDefault="00CD2AEE">
      <w:pPr>
        <w:snapToGrid w:val="0"/>
        <w:rPr>
          <w:rFonts w:ascii="ＭＳ Ｐゴシック" w:eastAsia="ＭＳ Ｐゴシック" w:hAnsi="ＭＳ Ｐゴシック"/>
        </w:rPr>
      </w:pPr>
    </w:p>
    <w:p w14:paraId="705C12BC" w14:textId="77777777" w:rsidR="0035775E" w:rsidRPr="0035775E" w:rsidRDefault="0035775E" w:rsidP="0035775E">
      <w:pPr>
        <w:snapToGrid w:val="0"/>
        <w:rPr>
          <w:rFonts w:asciiTheme="minorHAnsi" w:eastAsiaTheme="minorEastAsia" w:hAnsiTheme="minorHAnsi"/>
        </w:rPr>
      </w:pPr>
      <w:r>
        <w:rPr>
          <w:rFonts w:asciiTheme="minorHAnsi" w:eastAsiaTheme="minorEastAsia" w:hAnsiTheme="minorHAnsi" w:hint="eastAsia"/>
          <w:sz w:val="22"/>
          <w:szCs w:val="22"/>
        </w:rPr>
        <w:t>■</w:t>
      </w:r>
      <w:r w:rsidRPr="003A4099">
        <w:rPr>
          <w:rFonts w:ascii="ＭＳ Ｐゴシック" w:eastAsia="ＭＳ Ｐゴシック" w:hAnsi="ＭＳ Ｐゴシック"/>
          <w:sz w:val="22"/>
          <w:szCs w:val="22"/>
        </w:rPr>
        <w:t>B.</w:t>
      </w:r>
      <w:r w:rsidRPr="003A4099">
        <w:rPr>
          <w:rFonts w:ascii="ＭＳ Ｐゴシック" w:eastAsia="ＭＳ Ｐゴシック" w:hAnsi="ＭＳ Ｐゴシック" w:cs="ＭＳ 明朝" w:hint="eastAsia"/>
          <w:sz w:val="22"/>
          <w:szCs w:val="22"/>
        </w:rPr>
        <w:t>Ⅶ</w:t>
      </w:r>
      <w:r w:rsidRPr="003A4099">
        <w:rPr>
          <w:rFonts w:ascii="ＭＳ Ｐゴシック" w:eastAsia="ＭＳ Ｐゴシック" w:hAnsi="ＭＳ Ｐゴシック"/>
          <w:sz w:val="22"/>
          <w:szCs w:val="22"/>
        </w:rPr>
        <w:t>.出来高・</w:t>
      </w:r>
      <w:r w:rsidRPr="0035775E">
        <w:rPr>
          <w:rFonts w:asciiTheme="minorHAnsi" w:eastAsiaTheme="minorEastAsia" w:hAnsiTheme="minorHAnsi"/>
          <w:sz w:val="22"/>
          <w:szCs w:val="22"/>
        </w:rPr>
        <w:t>請求・立替金・契約打切</w:t>
      </w:r>
    </w:p>
    <w:p w14:paraId="1747A99D" w14:textId="77777777" w:rsidR="0035775E" w:rsidRDefault="0035775E" w:rsidP="0035775E">
      <w:pPr>
        <w:snapToGrid w:val="0"/>
        <w:rPr>
          <w:rFonts w:asciiTheme="minorHAnsi" w:eastAsiaTheme="minorEastAsia" w:hAnsiTheme="minorHAnsi"/>
        </w:rPr>
      </w:pPr>
      <w:r>
        <w:rPr>
          <w:rFonts w:asciiTheme="minorHAnsi" w:eastAsiaTheme="minorEastAsia" w:hAnsiTheme="minorHAnsi"/>
        </w:rPr>
        <w:t xml:space="preserve">＜本文＞　</w:t>
      </w:r>
    </w:p>
    <w:p w14:paraId="3342B47E" w14:textId="77777777" w:rsidR="0035775E" w:rsidRDefault="0035775E" w:rsidP="0035775E">
      <w:pPr>
        <w:snapToGrid w:val="0"/>
        <w:rPr>
          <w:rFonts w:asciiTheme="minorHAnsi" w:eastAsiaTheme="minorEastAsia" w:hAnsiTheme="minorHAnsi"/>
          <w:lang w:eastAsia="zh-TW"/>
        </w:rPr>
      </w:pPr>
      <w:r>
        <w:rPr>
          <w:rFonts w:asciiTheme="minorHAnsi" w:eastAsiaTheme="minorEastAsia" w:hAnsiTheme="minorHAnsi"/>
          <w:lang w:eastAsia="zh-TW"/>
        </w:rPr>
        <w:t>【合意打切申込、出来高要請、出来高確認、請求確認、立替金報告】</w:t>
      </w:r>
    </w:p>
    <w:p w14:paraId="2113120D" w14:textId="77777777" w:rsidR="0035775E" w:rsidRDefault="0035775E" w:rsidP="0035775E">
      <w:pPr>
        <w:snapToGrid w:val="0"/>
        <w:ind w:left="199" w:hanging="199"/>
        <w:rPr>
          <w:rFonts w:asciiTheme="minorHAnsi" w:eastAsiaTheme="minorEastAsia" w:hAnsiTheme="minorHAnsi"/>
        </w:rPr>
      </w:pPr>
      <w:r>
        <w:rPr>
          <w:rFonts w:asciiTheme="minorHAnsi" w:eastAsiaTheme="minorEastAsia" w:hAnsiTheme="minorHAnsi"/>
        </w:rPr>
        <w:t>・発注者が当該メッセージを発行した年月日を記載する。</w:t>
      </w:r>
    </w:p>
    <w:p w14:paraId="73A8531D" w14:textId="77777777" w:rsidR="0035775E" w:rsidRDefault="0035775E" w:rsidP="0035775E">
      <w:pPr>
        <w:snapToGrid w:val="0"/>
        <w:rPr>
          <w:rFonts w:asciiTheme="minorHAnsi" w:eastAsiaTheme="minorEastAsia" w:hAnsiTheme="minorHAnsi"/>
        </w:rPr>
      </w:pPr>
    </w:p>
    <w:p w14:paraId="1B8969F0" w14:textId="77777777" w:rsidR="0035775E" w:rsidRDefault="0035775E" w:rsidP="0035775E">
      <w:pPr>
        <w:snapToGrid w:val="0"/>
        <w:rPr>
          <w:rFonts w:asciiTheme="minorHAnsi" w:eastAsiaTheme="minorEastAsia" w:hAnsiTheme="minorHAnsi"/>
        </w:rPr>
      </w:pPr>
      <w:r>
        <w:rPr>
          <w:rFonts w:asciiTheme="minorHAnsi" w:eastAsiaTheme="minorEastAsia" w:hAnsiTheme="minorHAnsi"/>
        </w:rPr>
        <w:t>【一方的打切通知】</w:t>
      </w:r>
    </w:p>
    <w:p w14:paraId="01B1CCF8" w14:textId="77777777" w:rsidR="0035775E" w:rsidRDefault="0035775E" w:rsidP="0035775E">
      <w:pPr>
        <w:snapToGrid w:val="0"/>
        <w:ind w:left="199" w:hanging="199"/>
        <w:rPr>
          <w:rFonts w:asciiTheme="minorHAnsi" w:eastAsiaTheme="minorEastAsia" w:hAnsiTheme="minorHAnsi"/>
        </w:rPr>
      </w:pPr>
      <w:r>
        <w:rPr>
          <w:rFonts w:asciiTheme="minorHAnsi" w:eastAsiaTheme="minorEastAsia" w:hAnsiTheme="minorHAnsi"/>
        </w:rPr>
        <w:t>・発注者あるいは受注者が当該メッセージを発行した年月日を記載する。</w:t>
      </w:r>
    </w:p>
    <w:p w14:paraId="1D110316" w14:textId="77777777" w:rsidR="0035775E" w:rsidRDefault="0035775E" w:rsidP="0035775E">
      <w:pPr>
        <w:snapToGrid w:val="0"/>
        <w:rPr>
          <w:rFonts w:asciiTheme="minorHAnsi" w:eastAsiaTheme="minorEastAsia" w:hAnsiTheme="minorHAnsi"/>
        </w:rPr>
      </w:pPr>
    </w:p>
    <w:p w14:paraId="30B0374A" w14:textId="77777777" w:rsidR="0035775E" w:rsidRDefault="0035775E" w:rsidP="0035775E">
      <w:pPr>
        <w:snapToGrid w:val="0"/>
        <w:rPr>
          <w:rFonts w:asciiTheme="minorHAnsi" w:eastAsiaTheme="minorEastAsia" w:hAnsiTheme="minorHAnsi"/>
          <w:lang w:eastAsia="zh-TW"/>
        </w:rPr>
      </w:pPr>
      <w:r>
        <w:rPr>
          <w:rFonts w:asciiTheme="minorHAnsi" w:eastAsiaTheme="minorEastAsia" w:hAnsiTheme="minorHAnsi"/>
          <w:lang w:eastAsia="zh-TW"/>
        </w:rPr>
        <w:t>【合意打切承諾、出来高報告、請求、立替金確認】</w:t>
      </w:r>
    </w:p>
    <w:p w14:paraId="7345E99F" w14:textId="77777777" w:rsidR="0035775E" w:rsidRDefault="0035775E" w:rsidP="0035775E">
      <w:pPr>
        <w:snapToGrid w:val="0"/>
        <w:ind w:left="199" w:hanging="199"/>
        <w:rPr>
          <w:rFonts w:asciiTheme="minorHAnsi" w:eastAsiaTheme="minorEastAsia" w:hAnsiTheme="minorHAnsi"/>
        </w:rPr>
      </w:pPr>
      <w:r>
        <w:rPr>
          <w:rFonts w:asciiTheme="minorHAnsi" w:eastAsiaTheme="minorEastAsia" w:hAnsiTheme="minorHAnsi"/>
        </w:rPr>
        <w:t>・受注者が当該メッセージを発行した年月日を記載する。</w:t>
      </w:r>
    </w:p>
    <w:p w14:paraId="5577EA34" w14:textId="77777777" w:rsidR="0035775E" w:rsidRDefault="0035775E">
      <w:pPr>
        <w:pStyle w:val="a6"/>
        <w:snapToGrid w:val="0"/>
        <w:spacing w:before="0" w:after="0"/>
        <w:jc w:val="left"/>
        <w:rPr>
          <w:rFonts w:ascii="ＭＳ Ｐゴシック" w:hAnsi="ＭＳ Ｐゴシック"/>
          <w:sz w:val="22"/>
          <w:szCs w:val="22"/>
        </w:rPr>
      </w:pPr>
    </w:p>
    <w:p w14:paraId="5C021E46" w14:textId="08162AE3" w:rsidR="00CD2AEE" w:rsidRDefault="0035775E">
      <w:pPr>
        <w:pStyle w:val="a6"/>
        <w:snapToGrid w:val="0"/>
        <w:spacing w:before="0" w:after="0"/>
        <w:jc w:val="left"/>
        <w:rPr>
          <w:rFonts w:ascii="ＭＳ Ｐゴシック" w:hAnsi="ＭＳ Ｐゴシック"/>
          <w:sz w:val="22"/>
          <w:szCs w:val="22"/>
        </w:rPr>
      </w:pPr>
      <w:r>
        <w:rPr>
          <w:rFonts w:ascii="ＭＳ Ｐゴシック" w:hAnsi="ＭＳ Ｐゴシック" w:hint="eastAsia"/>
          <w:sz w:val="22"/>
          <w:szCs w:val="22"/>
        </w:rPr>
        <w:t>■B..Ⅷ..支払通知</w:t>
      </w:r>
    </w:p>
    <w:p w14:paraId="58503CD1" w14:textId="77777777" w:rsidR="00CD2AEE" w:rsidRDefault="0035775E">
      <w:pPr>
        <w:snapToGrid w:val="0"/>
        <w:rPr>
          <w:ins w:id="190" w:author="CTI" w:date="2021-06-17T17:50:00Z"/>
        </w:rPr>
      </w:pPr>
      <w:r>
        <w:rPr>
          <w:rFonts w:hint="eastAsia"/>
        </w:rPr>
        <w:t>・次表</w:t>
      </w:r>
      <w:del w:id="191" w:author="CTI" w:date="2021-07-21T13:49:00Z">
        <w:r>
          <w:rPr>
            <w:rFonts w:hint="eastAsia"/>
          </w:rPr>
          <w:delText>参照</w:delText>
        </w:r>
      </w:del>
      <w:r>
        <w:rPr>
          <w:rFonts w:hint="eastAsia"/>
        </w:rPr>
        <w:t>に従う。</w:t>
      </w:r>
    </w:p>
    <w:p w14:paraId="193A1284" w14:textId="77777777" w:rsidR="00CD2AEE" w:rsidRDefault="0035775E">
      <w:pPr>
        <w:pStyle w:val="afd"/>
        <w:snapToGrid w:val="0"/>
      </w:pPr>
      <w:r>
        <w:rPr>
          <w:rFonts w:hint="eastAsia"/>
        </w:rPr>
        <w:t xml:space="preserve">表B.Ⅷ- </w:t>
      </w:r>
      <w:r>
        <w:fldChar w:fldCharType="begin"/>
      </w:r>
      <w:r>
        <w:instrText xml:space="preserve"> </w:instrText>
      </w:r>
      <w:r>
        <w:rPr>
          <w:rFonts w:hint="eastAsia"/>
        </w:rPr>
        <w:instrText>SEQ 表B.Ⅷ- \* ARABIC</w:instrText>
      </w:r>
      <w:r>
        <w:instrText xml:space="preserve"> </w:instrText>
      </w:r>
      <w:r>
        <w:fldChar w:fldCharType="separate"/>
      </w:r>
      <w:r>
        <w:t>1</w:t>
      </w:r>
      <w:r>
        <w:fldChar w:fldCharType="end"/>
      </w:r>
      <w:r>
        <w:rPr>
          <w:rFonts w:hint="eastAsia"/>
        </w:rPr>
        <w:t xml:space="preserve">　[1007]帳票No.、[1008]帳票年月日の記載方法</w:t>
      </w:r>
    </w:p>
    <w:tbl>
      <w:tblPr>
        <w:tblW w:w="5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67"/>
        <w:gridCol w:w="513"/>
        <w:gridCol w:w="218"/>
        <w:gridCol w:w="1861"/>
        <w:gridCol w:w="2520"/>
      </w:tblGrid>
      <w:tr w:rsidR="00CD2AEE" w14:paraId="6BCD930E" w14:textId="77777777">
        <w:trPr>
          <w:jc w:val="center"/>
        </w:trPr>
        <w:tc>
          <w:tcPr>
            <w:tcW w:w="1080" w:type="dxa"/>
            <w:gridSpan w:val="2"/>
            <w:tcBorders>
              <w:top w:val="single" w:sz="4" w:space="0" w:color="auto"/>
              <w:left w:val="single" w:sz="4" w:space="0" w:color="auto"/>
              <w:bottom w:val="single" w:sz="4" w:space="0" w:color="auto"/>
              <w:right w:val="single" w:sz="4" w:space="0" w:color="auto"/>
            </w:tcBorders>
            <w:vAlign w:val="center"/>
          </w:tcPr>
          <w:p w14:paraId="63E51DB4" w14:textId="77777777" w:rsidR="00CD2AEE" w:rsidRDefault="0035775E">
            <w:pPr>
              <w:snapToGrid w:val="0"/>
              <w:jc w:val="center"/>
              <w:rPr>
                <w:sz w:val="18"/>
              </w:rPr>
            </w:pPr>
            <w:r>
              <w:rPr>
                <w:rFonts w:hint="eastAsia"/>
                <w:sz w:val="18"/>
              </w:rPr>
              <w:t>メッセージ</w:t>
            </w:r>
          </w:p>
        </w:tc>
        <w:tc>
          <w:tcPr>
            <w:tcW w:w="218" w:type="dxa"/>
            <w:tcBorders>
              <w:top w:val="nil"/>
              <w:left w:val="single" w:sz="4" w:space="0" w:color="auto"/>
              <w:bottom w:val="nil"/>
              <w:right w:val="single" w:sz="4" w:space="0" w:color="auto"/>
            </w:tcBorders>
            <w:shd w:val="clear" w:color="auto" w:fill="auto"/>
          </w:tcPr>
          <w:p w14:paraId="67B174BB" w14:textId="77777777" w:rsidR="00CD2AEE" w:rsidRDefault="00CD2AEE">
            <w:pPr>
              <w:snapToGrid w:val="0"/>
              <w:jc w:val="center"/>
              <w:rPr>
                <w:sz w:val="18"/>
              </w:rPr>
            </w:pPr>
          </w:p>
        </w:tc>
        <w:tc>
          <w:tcPr>
            <w:tcW w:w="1861" w:type="dxa"/>
            <w:tcBorders>
              <w:top w:val="single" w:sz="4" w:space="0" w:color="auto"/>
              <w:left w:val="single" w:sz="4" w:space="0" w:color="auto"/>
              <w:bottom w:val="single" w:sz="4" w:space="0" w:color="auto"/>
              <w:right w:val="single" w:sz="4" w:space="0" w:color="auto"/>
            </w:tcBorders>
            <w:vAlign w:val="center"/>
          </w:tcPr>
          <w:p w14:paraId="1DD80AD1" w14:textId="77777777" w:rsidR="00CD2AEE" w:rsidRDefault="0035775E">
            <w:pPr>
              <w:snapToGrid w:val="0"/>
              <w:jc w:val="center"/>
              <w:rPr>
                <w:sz w:val="18"/>
              </w:rPr>
            </w:pPr>
            <w:r>
              <w:rPr>
                <w:rFonts w:hint="eastAsia"/>
                <w:sz w:val="18"/>
              </w:rPr>
              <w:t>[1007]</w:t>
            </w:r>
            <w:r>
              <w:rPr>
                <w:rFonts w:hint="eastAsia"/>
                <w:sz w:val="18"/>
              </w:rPr>
              <w:t>帳票</w:t>
            </w:r>
            <w:r>
              <w:rPr>
                <w:rFonts w:hint="eastAsia"/>
                <w:sz w:val="18"/>
              </w:rPr>
              <w:t>No.</w:t>
            </w:r>
          </w:p>
        </w:tc>
        <w:tc>
          <w:tcPr>
            <w:tcW w:w="2520" w:type="dxa"/>
            <w:tcBorders>
              <w:top w:val="single" w:sz="4" w:space="0" w:color="auto"/>
              <w:left w:val="single" w:sz="4" w:space="0" w:color="auto"/>
              <w:bottom w:val="single" w:sz="4" w:space="0" w:color="auto"/>
              <w:right w:val="single" w:sz="4" w:space="0" w:color="auto"/>
            </w:tcBorders>
            <w:vAlign w:val="center"/>
          </w:tcPr>
          <w:p w14:paraId="0423C873" w14:textId="77777777" w:rsidR="00CD2AEE" w:rsidRDefault="0035775E">
            <w:pPr>
              <w:snapToGrid w:val="0"/>
              <w:jc w:val="center"/>
              <w:rPr>
                <w:sz w:val="18"/>
              </w:rPr>
            </w:pPr>
            <w:r>
              <w:rPr>
                <w:rFonts w:hint="eastAsia"/>
                <w:sz w:val="18"/>
              </w:rPr>
              <w:t>[1008]</w:t>
            </w:r>
            <w:r>
              <w:rPr>
                <w:rFonts w:hint="eastAsia"/>
                <w:sz w:val="18"/>
              </w:rPr>
              <w:t>帳票年月日</w:t>
            </w:r>
          </w:p>
        </w:tc>
      </w:tr>
      <w:tr w:rsidR="00CD2AEE" w14:paraId="252CB5D4" w14:textId="77777777">
        <w:trPr>
          <w:cantSplit/>
          <w:jc w:val="center"/>
        </w:trPr>
        <w:tc>
          <w:tcPr>
            <w:tcW w:w="567" w:type="dxa"/>
            <w:tcBorders>
              <w:top w:val="single" w:sz="4" w:space="0" w:color="auto"/>
              <w:left w:val="nil"/>
              <w:bottom w:val="single" w:sz="4" w:space="0" w:color="auto"/>
              <w:right w:val="nil"/>
            </w:tcBorders>
          </w:tcPr>
          <w:p w14:paraId="488F7187" w14:textId="77777777" w:rsidR="00CD2AEE" w:rsidRDefault="00CD2AEE">
            <w:pPr>
              <w:snapToGrid w:val="0"/>
              <w:rPr>
                <w:sz w:val="18"/>
                <w:lang w:eastAsia="zh-TW"/>
              </w:rPr>
            </w:pPr>
          </w:p>
        </w:tc>
        <w:tc>
          <w:tcPr>
            <w:tcW w:w="513" w:type="dxa"/>
            <w:tcBorders>
              <w:top w:val="single" w:sz="4" w:space="0" w:color="auto"/>
              <w:left w:val="nil"/>
              <w:bottom w:val="single" w:sz="4" w:space="0" w:color="auto"/>
              <w:right w:val="nil"/>
            </w:tcBorders>
          </w:tcPr>
          <w:p w14:paraId="4203222F" w14:textId="77777777" w:rsidR="00CD2AEE" w:rsidRDefault="00CD2AEE">
            <w:pPr>
              <w:snapToGrid w:val="0"/>
              <w:rPr>
                <w:sz w:val="18"/>
                <w:lang w:eastAsia="zh-TW"/>
              </w:rPr>
            </w:pPr>
          </w:p>
        </w:tc>
        <w:tc>
          <w:tcPr>
            <w:tcW w:w="218" w:type="dxa"/>
            <w:tcBorders>
              <w:top w:val="nil"/>
              <w:left w:val="nil"/>
              <w:bottom w:val="nil"/>
              <w:right w:val="nil"/>
            </w:tcBorders>
            <w:shd w:val="clear" w:color="auto" w:fill="auto"/>
          </w:tcPr>
          <w:p w14:paraId="0D432C42" w14:textId="77777777" w:rsidR="00CD2AEE" w:rsidRDefault="00CD2AEE">
            <w:pPr>
              <w:snapToGrid w:val="0"/>
              <w:rPr>
                <w:sz w:val="18"/>
                <w:lang w:eastAsia="zh-TW"/>
              </w:rPr>
            </w:pPr>
          </w:p>
        </w:tc>
        <w:tc>
          <w:tcPr>
            <w:tcW w:w="4381" w:type="dxa"/>
            <w:gridSpan w:val="2"/>
            <w:tcBorders>
              <w:top w:val="single" w:sz="4" w:space="0" w:color="auto"/>
              <w:left w:val="nil"/>
              <w:bottom w:val="single" w:sz="4" w:space="0" w:color="auto"/>
              <w:right w:val="nil"/>
            </w:tcBorders>
          </w:tcPr>
          <w:p w14:paraId="6505A8E1" w14:textId="77777777" w:rsidR="00CD2AEE" w:rsidRDefault="00CD2AEE">
            <w:pPr>
              <w:snapToGrid w:val="0"/>
              <w:jc w:val="center"/>
              <w:rPr>
                <w:sz w:val="18"/>
                <w:lang w:eastAsia="zh-TW"/>
              </w:rPr>
            </w:pPr>
          </w:p>
        </w:tc>
      </w:tr>
      <w:tr w:rsidR="00CD2AEE" w14:paraId="1D9F5AC0" w14:textId="77777777">
        <w:trPr>
          <w:jc w:val="center"/>
        </w:trPr>
        <w:tc>
          <w:tcPr>
            <w:tcW w:w="1080" w:type="dxa"/>
            <w:gridSpan w:val="2"/>
            <w:tcBorders>
              <w:top w:val="single" w:sz="4" w:space="0" w:color="auto"/>
              <w:left w:val="single" w:sz="4" w:space="0" w:color="auto"/>
              <w:bottom w:val="single" w:sz="4" w:space="0" w:color="auto"/>
              <w:right w:val="single" w:sz="4" w:space="0" w:color="auto"/>
            </w:tcBorders>
            <w:vAlign w:val="center"/>
          </w:tcPr>
          <w:p w14:paraId="3F4843AF" w14:textId="77777777" w:rsidR="00CD2AEE" w:rsidRDefault="0035775E">
            <w:pPr>
              <w:snapToGrid w:val="0"/>
              <w:jc w:val="center"/>
              <w:rPr>
                <w:sz w:val="18"/>
              </w:rPr>
            </w:pPr>
            <w:r>
              <w:rPr>
                <w:rFonts w:hint="eastAsia"/>
                <w:sz w:val="18"/>
              </w:rPr>
              <w:t>支払通知</w:t>
            </w:r>
          </w:p>
        </w:tc>
        <w:tc>
          <w:tcPr>
            <w:tcW w:w="218" w:type="dxa"/>
            <w:tcBorders>
              <w:top w:val="nil"/>
              <w:left w:val="single" w:sz="4" w:space="0" w:color="auto"/>
              <w:bottom w:val="nil"/>
              <w:right w:val="single" w:sz="4" w:space="0" w:color="auto"/>
            </w:tcBorders>
            <w:shd w:val="clear" w:color="auto" w:fill="auto"/>
            <w:vAlign w:val="center"/>
          </w:tcPr>
          <w:p w14:paraId="525956DB" w14:textId="77777777" w:rsidR="00CD2AEE" w:rsidRDefault="00CD2AEE">
            <w:pPr>
              <w:snapToGrid w:val="0"/>
              <w:jc w:val="center"/>
              <w:rPr>
                <w:sz w:val="18"/>
              </w:rPr>
            </w:pP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tcPr>
          <w:p w14:paraId="4865F7EF" w14:textId="77777777" w:rsidR="00CD2AEE" w:rsidRDefault="0035775E">
            <w:pPr>
              <w:snapToGrid w:val="0"/>
              <w:jc w:val="center"/>
              <w:rPr>
                <w:sz w:val="18"/>
              </w:rPr>
            </w:pPr>
            <w:r>
              <w:rPr>
                <w:rFonts w:hint="eastAsia"/>
                <w:sz w:val="18"/>
              </w:rPr>
              <w:t>支払通知番号</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0AE566A4" w14:textId="77777777" w:rsidR="00CD2AEE" w:rsidRDefault="0035775E">
            <w:pPr>
              <w:snapToGrid w:val="0"/>
              <w:jc w:val="center"/>
              <w:rPr>
                <w:sz w:val="18"/>
              </w:rPr>
            </w:pPr>
            <w:r>
              <w:rPr>
                <w:rFonts w:hint="eastAsia"/>
                <w:sz w:val="18"/>
              </w:rPr>
              <w:t>支払通知をした年月日</w:t>
            </w:r>
          </w:p>
        </w:tc>
      </w:tr>
    </w:tbl>
    <w:p w14:paraId="1C59ABCD" w14:textId="77777777" w:rsidR="0035775E" w:rsidRDefault="0035775E" w:rsidP="0035775E">
      <w:pPr>
        <w:snapToGrid w:val="0"/>
        <w:ind w:left="113" w:hanging="113"/>
        <w:rPr>
          <w:rFonts w:cstheme="minorBidi"/>
        </w:rPr>
      </w:pPr>
    </w:p>
    <w:p w14:paraId="3720ABC5" w14:textId="77777777" w:rsidR="0035775E" w:rsidRPr="0035775E" w:rsidRDefault="0035775E" w:rsidP="0035775E">
      <w:pPr>
        <w:snapToGrid w:val="0"/>
        <w:rPr>
          <w:rFonts w:asciiTheme="minorEastAsia" w:eastAsiaTheme="minorEastAsia" w:hAnsiTheme="minorEastAsia"/>
        </w:rPr>
      </w:pPr>
      <w:r>
        <w:rPr>
          <w:rFonts w:asciiTheme="minorEastAsia" w:eastAsiaTheme="minorEastAsia" w:hAnsiTheme="minorEastAsia" w:hint="eastAsia"/>
        </w:rPr>
        <w:t>■</w:t>
      </w:r>
      <w:r w:rsidRPr="003A4099">
        <w:rPr>
          <w:rFonts w:ascii="ＭＳ Ｐゴシック" w:eastAsia="ＭＳ Ｐゴシック" w:hAnsi="ＭＳ Ｐゴシック"/>
          <w:sz w:val="22"/>
          <w:szCs w:val="22"/>
        </w:rPr>
        <w:t>B.</w:t>
      </w:r>
      <w:r w:rsidRPr="003A4099">
        <w:rPr>
          <w:rFonts w:ascii="ＭＳ Ｐゴシック" w:eastAsia="ＭＳ Ｐゴシック" w:hAnsi="ＭＳ Ｐゴシック" w:cs="ＭＳ 明朝"/>
          <w:sz w:val="22"/>
          <w:szCs w:val="22"/>
        </w:rPr>
        <w:t xml:space="preserve"> </w:t>
      </w:r>
      <w:r w:rsidRPr="003A4099">
        <w:rPr>
          <w:rFonts w:ascii="ＭＳ Ｐゴシック" w:eastAsia="ＭＳ Ｐゴシック" w:hAnsi="ＭＳ Ｐゴシック" w:cs="ＭＳ 明朝" w:hint="eastAsia"/>
          <w:sz w:val="22"/>
          <w:szCs w:val="22"/>
        </w:rPr>
        <w:t>Ⅸ</w:t>
      </w:r>
      <w:r w:rsidRPr="003A4099">
        <w:rPr>
          <w:rFonts w:ascii="ＭＳ Ｐゴシック" w:eastAsia="ＭＳ Ｐゴシック" w:hAnsi="ＭＳ Ｐゴシック"/>
          <w:sz w:val="22"/>
          <w:szCs w:val="22"/>
        </w:rPr>
        <w:t>.工事請負契約外取引</w:t>
      </w:r>
      <w:r w:rsidRPr="003A4099">
        <w:rPr>
          <w:rFonts w:ascii="ＭＳ Ｐゴシック" w:eastAsia="ＭＳ Ｐゴシック" w:hAnsi="ＭＳ Ｐゴシック"/>
        </w:rPr>
        <w:t>｣</w:t>
      </w:r>
      <w:r w:rsidRPr="0035775E">
        <w:rPr>
          <w:rFonts w:asciiTheme="minorEastAsia" w:eastAsiaTheme="minorEastAsia" w:hAnsiTheme="minorEastAsia"/>
        </w:rPr>
        <w:t>の運用の詳細</w:t>
      </w:r>
    </w:p>
    <w:p w14:paraId="7B6A654D" w14:textId="77777777" w:rsidR="0035775E" w:rsidRDefault="0035775E" w:rsidP="0035775E">
      <w:pPr>
        <w:snapToGrid w:val="0"/>
        <w:rPr>
          <w:rFonts w:asciiTheme="minorHAnsi" w:eastAsiaTheme="minorEastAsia" w:hAnsiTheme="minorHAnsi"/>
        </w:rPr>
      </w:pPr>
      <w:r>
        <w:rPr>
          <w:rFonts w:asciiTheme="minorHAnsi" w:eastAsiaTheme="minorEastAsia" w:hAnsiTheme="minorHAnsi"/>
        </w:rPr>
        <w:t xml:space="preserve">＜本文＞　</w:t>
      </w:r>
    </w:p>
    <w:p w14:paraId="3BBD38C7" w14:textId="77777777" w:rsidR="0035775E" w:rsidRDefault="0035775E" w:rsidP="0035775E">
      <w:pPr>
        <w:snapToGrid w:val="0"/>
        <w:rPr>
          <w:rFonts w:asciiTheme="minorHAnsi" w:eastAsiaTheme="minorEastAsia" w:hAnsiTheme="minorHAnsi"/>
        </w:rPr>
      </w:pPr>
      <w:r>
        <w:rPr>
          <w:rFonts w:asciiTheme="minorHAnsi" w:eastAsiaTheme="minorEastAsia" w:hAnsiTheme="minorHAnsi"/>
        </w:rPr>
        <w:t>・次表に従う。</w:t>
      </w:r>
    </w:p>
    <w:p w14:paraId="6538033B" w14:textId="77777777" w:rsidR="0035775E" w:rsidRDefault="0035775E" w:rsidP="0035775E">
      <w:pPr>
        <w:pStyle w:val="afd"/>
        <w:snapToGrid w:val="0"/>
        <w:ind w:leftChars="0" w:left="0" w:firstLine="11"/>
        <w:rPr>
          <w:rFonts w:asciiTheme="minorHAnsi" w:eastAsiaTheme="minorEastAsia" w:hAnsiTheme="minorHAnsi"/>
        </w:rPr>
      </w:pPr>
      <w:r>
        <w:rPr>
          <w:rFonts w:asciiTheme="minorHAnsi" w:eastAsiaTheme="minorEastAsia" w:hAnsiTheme="minorHAnsi"/>
        </w:rPr>
        <w:t>表</w:t>
      </w:r>
      <w:r>
        <w:rPr>
          <w:rFonts w:asciiTheme="minorHAnsi" w:eastAsiaTheme="minorEastAsia" w:hAnsiTheme="minorHAnsi"/>
        </w:rPr>
        <w:t>B.</w:t>
      </w:r>
      <w:r>
        <w:rPr>
          <w:rFonts w:ascii="ＭＳ 明朝" w:eastAsia="ＭＳ 明朝" w:hAnsi="ＭＳ 明朝" w:cs="ＭＳ 明朝" w:hint="eastAsia"/>
        </w:rPr>
        <w:t>Ⅸ</w:t>
      </w:r>
      <w:r>
        <w:rPr>
          <w:rFonts w:asciiTheme="minorHAnsi" w:eastAsiaTheme="minorEastAsia" w:hAnsiTheme="minorHAnsi"/>
        </w:rPr>
        <w:t xml:space="preserve">- </w:t>
      </w:r>
      <w:r>
        <w:rPr>
          <w:rFonts w:asciiTheme="minorHAnsi" w:eastAsiaTheme="minorEastAsia" w:hAnsiTheme="minorHAnsi"/>
        </w:rPr>
        <w:fldChar w:fldCharType="begin"/>
      </w:r>
      <w:r>
        <w:rPr>
          <w:rFonts w:asciiTheme="minorHAnsi" w:eastAsiaTheme="minorEastAsia" w:hAnsiTheme="minorHAnsi"/>
        </w:rPr>
        <w:instrText xml:space="preserve"> SEQ </w:instrText>
      </w:r>
      <w:r>
        <w:rPr>
          <w:rFonts w:asciiTheme="minorHAnsi" w:eastAsiaTheme="minorEastAsia" w:hAnsiTheme="minorHAnsi"/>
        </w:rPr>
        <w:instrText>表</w:instrText>
      </w:r>
      <w:r>
        <w:rPr>
          <w:rFonts w:asciiTheme="minorHAnsi" w:eastAsiaTheme="minorEastAsia" w:hAnsiTheme="minorHAnsi"/>
        </w:rPr>
        <w:instrText>B.</w:instrText>
      </w:r>
      <w:r>
        <w:rPr>
          <w:rFonts w:ascii="ＭＳ 明朝" w:eastAsia="ＭＳ 明朝" w:hAnsi="ＭＳ 明朝" w:cs="ＭＳ 明朝" w:hint="eastAsia"/>
        </w:rPr>
        <w:instrText>Ⅸ</w:instrText>
      </w:r>
      <w:r>
        <w:rPr>
          <w:rFonts w:asciiTheme="minorHAnsi" w:eastAsiaTheme="minorEastAsia" w:hAnsiTheme="minorHAnsi"/>
        </w:rPr>
        <w:instrText xml:space="preserve">- \* ARABIC </w:instrText>
      </w:r>
      <w:r>
        <w:rPr>
          <w:rFonts w:asciiTheme="minorHAnsi" w:eastAsiaTheme="minorEastAsia" w:hAnsiTheme="minorHAnsi"/>
        </w:rPr>
        <w:fldChar w:fldCharType="separate"/>
      </w:r>
      <w:r>
        <w:rPr>
          <w:rFonts w:asciiTheme="minorHAnsi" w:eastAsiaTheme="minorEastAsia" w:hAnsiTheme="minorHAnsi"/>
        </w:rPr>
        <w:t>1</w:t>
      </w:r>
      <w:r>
        <w:rPr>
          <w:rFonts w:asciiTheme="minorHAnsi" w:eastAsiaTheme="minorEastAsia" w:hAnsiTheme="minorHAnsi"/>
        </w:rPr>
        <w:fldChar w:fldCharType="end"/>
      </w:r>
      <w:r>
        <w:rPr>
          <w:rFonts w:asciiTheme="minorHAnsi" w:eastAsiaTheme="minorEastAsia" w:hAnsiTheme="minorHAnsi"/>
        </w:rPr>
        <w:t xml:space="preserve">　帳票年月日</w:t>
      </w:r>
    </w:p>
    <w:tbl>
      <w:tblPr>
        <w:tblW w:w="86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737"/>
        <w:gridCol w:w="6866"/>
      </w:tblGrid>
      <w:tr w:rsidR="0035775E" w14:paraId="6BF21DD4" w14:textId="77777777" w:rsidTr="0035775E">
        <w:trPr>
          <w:jc w:val="right"/>
        </w:trPr>
        <w:tc>
          <w:tcPr>
            <w:tcW w:w="1737" w:type="dxa"/>
            <w:tcBorders>
              <w:top w:val="single" w:sz="12" w:space="0" w:color="auto"/>
              <w:left w:val="single" w:sz="12" w:space="0" w:color="auto"/>
              <w:bottom w:val="single" w:sz="12" w:space="0" w:color="auto"/>
            </w:tcBorders>
            <w:shd w:val="clear" w:color="auto" w:fill="FFFFFF"/>
          </w:tcPr>
          <w:p w14:paraId="30E0DF94" w14:textId="77777777" w:rsidR="0035775E" w:rsidRDefault="0035775E" w:rsidP="0035775E">
            <w:pPr>
              <w:snapToGrid w:val="0"/>
              <w:jc w:val="center"/>
              <w:rPr>
                <w:rFonts w:asciiTheme="minorHAnsi" w:eastAsiaTheme="minorEastAsia" w:hAnsiTheme="minorHAnsi"/>
                <w:sz w:val="20"/>
              </w:rPr>
            </w:pPr>
            <w:r>
              <w:rPr>
                <w:rFonts w:asciiTheme="minorHAnsi" w:eastAsiaTheme="minorEastAsia" w:hAnsiTheme="minorHAnsi"/>
                <w:sz w:val="20"/>
              </w:rPr>
              <w:t>メッセージ</w:t>
            </w:r>
          </w:p>
        </w:tc>
        <w:tc>
          <w:tcPr>
            <w:tcW w:w="6866" w:type="dxa"/>
            <w:tcBorders>
              <w:top w:val="single" w:sz="12" w:space="0" w:color="auto"/>
              <w:bottom w:val="single" w:sz="12" w:space="0" w:color="auto"/>
              <w:right w:val="single" w:sz="12" w:space="0" w:color="auto"/>
            </w:tcBorders>
            <w:shd w:val="clear" w:color="auto" w:fill="FFFFFF"/>
          </w:tcPr>
          <w:p w14:paraId="3DEDEEE2" w14:textId="77777777" w:rsidR="0035775E" w:rsidRDefault="0035775E" w:rsidP="0035775E">
            <w:pPr>
              <w:snapToGrid w:val="0"/>
              <w:jc w:val="center"/>
              <w:rPr>
                <w:rFonts w:asciiTheme="minorHAnsi" w:eastAsiaTheme="minorEastAsia" w:hAnsiTheme="minorHAnsi"/>
              </w:rPr>
            </w:pPr>
            <w:r>
              <w:rPr>
                <w:rFonts w:asciiTheme="minorHAnsi" w:eastAsiaTheme="minorEastAsia" w:hAnsiTheme="minorHAnsi"/>
              </w:rPr>
              <w:t>[1008]</w:t>
            </w:r>
            <w:r>
              <w:rPr>
                <w:rFonts w:asciiTheme="minorHAnsi" w:eastAsiaTheme="minorEastAsia" w:hAnsiTheme="minorHAnsi"/>
              </w:rPr>
              <w:t>帳票年月日</w:t>
            </w:r>
          </w:p>
        </w:tc>
      </w:tr>
      <w:tr w:rsidR="0035775E" w14:paraId="0A5AED96" w14:textId="77777777" w:rsidTr="0035775E">
        <w:trPr>
          <w:cantSplit/>
          <w:trHeight w:val="70"/>
          <w:jc w:val="right"/>
        </w:trPr>
        <w:tc>
          <w:tcPr>
            <w:tcW w:w="1737" w:type="dxa"/>
            <w:tcBorders>
              <w:top w:val="double" w:sz="4" w:space="0" w:color="auto"/>
            </w:tcBorders>
          </w:tcPr>
          <w:p w14:paraId="426F4407" w14:textId="77777777" w:rsidR="0035775E" w:rsidRDefault="0035775E" w:rsidP="0035775E">
            <w:pPr>
              <w:snapToGrid w:val="0"/>
              <w:rPr>
                <w:rFonts w:asciiTheme="minorHAnsi" w:eastAsiaTheme="minorEastAsia" w:hAnsiTheme="minorHAnsi"/>
                <w:sz w:val="20"/>
              </w:rPr>
            </w:pPr>
            <w:r>
              <w:rPr>
                <w:rFonts w:asciiTheme="minorHAnsi" w:eastAsiaTheme="minorEastAsia" w:hAnsiTheme="minorHAnsi"/>
                <w:sz w:val="20"/>
              </w:rPr>
              <w:t>工事物件案内</w:t>
            </w:r>
          </w:p>
        </w:tc>
        <w:tc>
          <w:tcPr>
            <w:tcW w:w="6866" w:type="dxa"/>
            <w:tcBorders>
              <w:top w:val="double" w:sz="4" w:space="0" w:color="auto"/>
            </w:tcBorders>
          </w:tcPr>
          <w:p w14:paraId="41919DAE" w14:textId="77777777" w:rsidR="0035775E" w:rsidRDefault="0035775E" w:rsidP="0035775E">
            <w:pPr>
              <w:snapToGrid w:val="0"/>
              <w:ind w:left="85" w:hanging="85"/>
              <w:rPr>
                <w:rFonts w:asciiTheme="minorHAnsi" w:eastAsiaTheme="minorEastAsia" w:hAnsiTheme="minorHAnsi"/>
                <w:sz w:val="20"/>
              </w:rPr>
            </w:pPr>
            <w:r>
              <w:rPr>
                <w:rFonts w:asciiTheme="minorHAnsi" w:eastAsiaTheme="minorEastAsia" w:hAnsiTheme="minorHAnsi"/>
                <w:sz w:val="20"/>
              </w:rPr>
              <w:t>・発注者が工事物件案内をした年月日を記載する。</w:t>
            </w:r>
          </w:p>
        </w:tc>
      </w:tr>
      <w:tr w:rsidR="0035775E" w14:paraId="0E35CAF2" w14:textId="77777777" w:rsidTr="0035775E">
        <w:trPr>
          <w:cantSplit/>
          <w:trHeight w:val="70"/>
          <w:jc w:val="right"/>
        </w:trPr>
        <w:tc>
          <w:tcPr>
            <w:tcW w:w="1737" w:type="dxa"/>
            <w:tcBorders>
              <w:bottom w:val="single" w:sz="4" w:space="0" w:color="auto"/>
            </w:tcBorders>
          </w:tcPr>
          <w:p w14:paraId="5D595102" w14:textId="77777777" w:rsidR="0035775E" w:rsidRDefault="0035775E" w:rsidP="0035775E">
            <w:pPr>
              <w:snapToGrid w:val="0"/>
              <w:rPr>
                <w:rFonts w:asciiTheme="minorHAnsi" w:eastAsiaTheme="minorEastAsia" w:hAnsiTheme="minorHAnsi"/>
                <w:sz w:val="20"/>
              </w:rPr>
            </w:pPr>
            <w:r>
              <w:rPr>
                <w:rFonts w:asciiTheme="minorHAnsi" w:eastAsiaTheme="minorEastAsia" w:hAnsiTheme="minorHAnsi"/>
                <w:sz w:val="20"/>
              </w:rPr>
              <w:t>契約外請求</w:t>
            </w:r>
          </w:p>
        </w:tc>
        <w:tc>
          <w:tcPr>
            <w:tcW w:w="6866" w:type="dxa"/>
            <w:tcBorders>
              <w:bottom w:val="single" w:sz="4" w:space="0" w:color="auto"/>
            </w:tcBorders>
          </w:tcPr>
          <w:p w14:paraId="46859870" w14:textId="77777777" w:rsidR="0035775E" w:rsidRDefault="0035775E" w:rsidP="0035775E">
            <w:pPr>
              <w:snapToGrid w:val="0"/>
              <w:ind w:left="85" w:hanging="85"/>
              <w:rPr>
                <w:rFonts w:asciiTheme="minorHAnsi" w:eastAsiaTheme="minorEastAsia" w:hAnsiTheme="minorHAnsi"/>
                <w:sz w:val="20"/>
              </w:rPr>
            </w:pPr>
            <w:r>
              <w:rPr>
                <w:rFonts w:asciiTheme="minorHAnsi" w:eastAsiaTheme="minorEastAsia" w:hAnsiTheme="minorHAnsi"/>
                <w:sz w:val="20"/>
              </w:rPr>
              <w:t>・受注者が契約外請求をした年月日を記載する。</w:t>
            </w:r>
          </w:p>
        </w:tc>
      </w:tr>
      <w:tr w:rsidR="0035775E" w14:paraId="7337CE0F" w14:textId="77777777" w:rsidTr="0035775E">
        <w:trPr>
          <w:cantSplit/>
          <w:trHeight w:val="70"/>
          <w:jc w:val="right"/>
        </w:trPr>
        <w:tc>
          <w:tcPr>
            <w:tcW w:w="1737" w:type="dxa"/>
            <w:tcBorders>
              <w:bottom w:val="single" w:sz="4" w:space="0" w:color="auto"/>
            </w:tcBorders>
          </w:tcPr>
          <w:p w14:paraId="40B7599D" w14:textId="77777777" w:rsidR="0035775E" w:rsidRDefault="0035775E" w:rsidP="0035775E">
            <w:pPr>
              <w:snapToGrid w:val="0"/>
              <w:rPr>
                <w:rFonts w:asciiTheme="minorHAnsi" w:eastAsiaTheme="minorEastAsia" w:hAnsiTheme="minorHAnsi"/>
                <w:sz w:val="20"/>
              </w:rPr>
            </w:pPr>
            <w:r>
              <w:rPr>
                <w:rFonts w:asciiTheme="minorHAnsi" w:eastAsiaTheme="minorEastAsia" w:hAnsiTheme="minorHAnsi"/>
                <w:sz w:val="20"/>
              </w:rPr>
              <w:t>契約外請求確認</w:t>
            </w:r>
          </w:p>
        </w:tc>
        <w:tc>
          <w:tcPr>
            <w:tcW w:w="6866" w:type="dxa"/>
            <w:tcBorders>
              <w:bottom w:val="single" w:sz="4" w:space="0" w:color="auto"/>
            </w:tcBorders>
          </w:tcPr>
          <w:p w14:paraId="54F5C29C" w14:textId="77777777" w:rsidR="0035775E" w:rsidRDefault="0035775E" w:rsidP="0035775E">
            <w:pPr>
              <w:snapToGrid w:val="0"/>
              <w:ind w:left="85" w:hanging="85"/>
              <w:rPr>
                <w:rFonts w:asciiTheme="minorHAnsi" w:eastAsiaTheme="minorEastAsia" w:hAnsiTheme="minorHAnsi"/>
                <w:sz w:val="20"/>
              </w:rPr>
            </w:pPr>
            <w:r>
              <w:rPr>
                <w:rFonts w:asciiTheme="minorHAnsi" w:eastAsiaTheme="minorEastAsia" w:hAnsiTheme="minorHAnsi"/>
                <w:sz w:val="20"/>
              </w:rPr>
              <w:t>・発注者が契約外請求確認をした年月日を記載する。</w:t>
            </w:r>
          </w:p>
        </w:tc>
      </w:tr>
    </w:tbl>
    <w:p w14:paraId="27FDDC63" w14:textId="77777777" w:rsidR="0035775E" w:rsidRDefault="0035775E">
      <w:pPr>
        <w:pStyle w:val="a6"/>
        <w:snapToGrid w:val="0"/>
        <w:spacing w:before="0" w:after="0"/>
        <w:jc w:val="left"/>
        <w:rPr>
          <w:rFonts w:ascii="ＭＳ Ｐゴシック" w:hAnsi="ＭＳ Ｐゴシック"/>
          <w:sz w:val="22"/>
          <w:szCs w:val="22"/>
        </w:rPr>
      </w:pPr>
    </w:p>
    <w:p w14:paraId="32131A8F" w14:textId="2F1A88C6" w:rsidR="00CD2AEE" w:rsidRDefault="0035775E">
      <w:pPr>
        <w:pStyle w:val="a6"/>
        <w:snapToGrid w:val="0"/>
        <w:spacing w:before="0" w:after="0"/>
        <w:jc w:val="left"/>
        <w:rPr>
          <w:rFonts w:ascii="ＭＳ Ｐゴシック" w:hAnsi="ＭＳ Ｐゴシック"/>
          <w:sz w:val="22"/>
          <w:szCs w:val="22"/>
        </w:rPr>
      </w:pPr>
      <w:r>
        <w:rPr>
          <w:rFonts w:ascii="ＭＳ Ｐゴシック" w:hAnsi="ＭＳ Ｐゴシック" w:hint="eastAsia"/>
          <w:sz w:val="22"/>
          <w:szCs w:val="22"/>
        </w:rPr>
        <w:t>■B. Ⅹ.基本契約</w:t>
      </w:r>
    </w:p>
    <w:p w14:paraId="21EEA449" w14:textId="77777777" w:rsidR="00CD2AEE" w:rsidRDefault="0035775E">
      <w:pPr>
        <w:snapToGrid w:val="0"/>
        <w:ind w:left="199" w:hanging="199"/>
        <w:rPr>
          <w:rFonts w:asciiTheme="minorHAnsi" w:hAnsiTheme="minorHAnsi"/>
        </w:rPr>
      </w:pPr>
      <w:r>
        <w:rPr>
          <w:rFonts w:asciiTheme="minorHAnsi" w:hAnsiTheme="minorHAnsi" w:hint="eastAsia"/>
        </w:rPr>
        <w:t>・「表</w:t>
      </w:r>
      <w:r>
        <w:rPr>
          <w:rFonts w:asciiTheme="minorHAnsi" w:hAnsiTheme="minorHAnsi"/>
        </w:rPr>
        <w:t>B.</w:t>
      </w:r>
      <w:r>
        <w:rPr>
          <w:rFonts w:ascii="ＭＳ 明朝" w:hAnsi="ＭＳ 明朝" w:cs="ＭＳ 明朝"/>
        </w:rPr>
        <w:t>Ⅹ</w:t>
      </w:r>
      <w:r>
        <w:rPr>
          <w:rFonts w:asciiTheme="minorHAnsi" w:hAnsiTheme="minorHAnsi"/>
        </w:rPr>
        <w:t>- 2</w:t>
      </w:r>
      <w:r>
        <w:rPr>
          <w:rFonts w:asciiTheme="minorHAnsi" w:hAnsiTheme="minorHAnsi"/>
        </w:rPr>
        <w:t xml:space="preserve">　</w:t>
      </w:r>
      <w:r>
        <w:rPr>
          <w:rFonts w:asciiTheme="minorHAnsi" w:hAnsiTheme="minorHAnsi"/>
        </w:rPr>
        <w:t>[1007]</w:t>
      </w:r>
      <w:r>
        <w:rPr>
          <w:rFonts w:asciiTheme="minorHAnsi" w:hAnsiTheme="minorHAnsi"/>
        </w:rPr>
        <w:t>帳票</w:t>
      </w:r>
      <w:r>
        <w:rPr>
          <w:rFonts w:asciiTheme="minorHAnsi" w:hAnsiTheme="minorHAnsi"/>
        </w:rPr>
        <w:t>No.</w:t>
      </w:r>
      <w:r>
        <w:rPr>
          <w:rFonts w:asciiTheme="minorHAnsi" w:hAnsiTheme="minorHAnsi"/>
        </w:rPr>
        <w:t>、</w:t>
      </w:r>
      <w:r>
        <w:rPr>
          <w:rFonts w:asciiTheme="minorHAnsi" w:hAnsiTheme="minorHAnsi"/>
        </w:rPr>
        <w:t>[1009]</w:t>
      </w:r>
      <w:r>
        <w:rPr>
          <w:rFonts w:asciiTheme="minorHAnsi" w:hAnsiTheme="minorHAnsi"/>
        </w:rPr>
        <w:t>参照帳票</w:t>
      </w:r>
      <w:r>
        <w:rPr>
          <w:rFonts w:asciiTheme="minorHAnsi" w:hAnsiTheme="minorHAnsi"/>
        </w:rPr>
        <w:t>No.</w:t>
      </w:r>
      <w:r>
        <w:rPr>
          <w:rFonts w:asciiTheme="minorHAnsi" w:hAnsiTheme="minorHAnsi"/>
        </w:rPr>
        <w:t>等の記載方法」</w:t>
      </w:r>
      <w:r>
        <w:rPr>
          <w:rFonts w:asciiTheme="minorHAnsi" w:hAnsiTheme="minorHAnsi" w:hint="eastAsia"/>
        </w:rPr>
        <w:t>を参照のこと。</w:t>
      </w:r>
    </w:p>
    <w:p w14:paraId="5B21512B" w14:textId="77777777" w:rsidR="00CD2AEE" w:rsidRDefault="00CD2AEE">
      <w:pPr>
        <w:snapToGrid w:val="0"/>
        <w:ind w:left="199" w:hanging="199"/>
        <w:rPr>
          <w:rFonts w:asciiTheme="minorHAnsi" w:hAnsiTheme="minorHAnsi"/>
        </w:rPr>
      </w:pPr>
    </w:p>
    <w:p w14:paraId="2833D7DB" w14:textId="77777777" w:rsidR="00CD2AEE" w:rsidRDefault="0035775E">
      <w:pPr>
        <w:pStyle w:val="afd"/>
        <w:snapToGrid w:val="0"/>
        <w:ind w:leftChars="0" w:left="0" w:firstLine="0"/>
      </w:pPr>
      <w:r>
        <w:t>表B.</w:t>
      </w:r>
      <w:r>
        <w:rPr>
          <w:rFonts w:cs="ＭＳ 明朝" w:hint="eastAsia"/>
        </w:rPr>
        <w:t>Ⅹ</w:t>
      </w:r>
      <w:r>
        <w:t xml:space="preserve">- </w:t>
      </w:r>
      <w:r>
        <w:fldChar w:fldCharType="begin"/>
      </w:r>
      <w:r>
        <w:instrText xml:space="preserve"> SEQ 表B.</w:instrText>
      </w:r>
      <w:r>
        <w:rPr>
          <w:rFonts w:cs="ＭＳ 明朝" w:hint="eastAsia"/>
        </w:rPr>
        <w:instrText>Ⅹ</w:instrText>
      </w:r>
      <w:r>
        <w:instrText xml:space="preserve">- \* ARABIC </w:instrText>
      </w:r>
      <w:r>
        <w:fldChar w:fldCharType="separate"/>
      </w:r>
      <w:r>
        <w:t>1</w:t>
      </w:r>
      <w:r>
        <w:fldChar w:fldCharType="end"/>
      </w:r>
      <w:r>
        <w:t xml:space="preserve">　[1007]帳票No.、[1009]参照帳票No.等の記載方法</w:t>
      </w: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17"/>
        <w:gridCol w:w="261"/>
        <w:gridCol w:w="1134"/>
        <w:gridCol w:w="1134"/>
        <w:gridCol w:w="1134"/>
        <w:gridCol w:w="1134"/>
        <w:gridCol w:w="1134"/>
        <w:gridCol w:w="1134"/>
      </w:tblGrid>
      <w:tr w:rsidR="00CD2AEE" w14:paraId="66B72809" w14:textId="77777777">
        <w:trPr>
          <w:cantSplit/>
          <w:tblHeader/>
        </w:trPr>
        <w:tc>
          <w:tcPr>
            <w:tcW w:w="1517" w:type="dxa"/>
            <w:tcBorders>
              <w:top w:val="single" w:sz="4" w:space="0" w:color="auto"/>
              <w:left w:val="single" w:sz="4" w:space="0" w:color="auto"/>
              <w:bottom w:val="single" w:sz="4" w:space="0" w:color="auto"/>
              <w:right w:val="single" w:sz="4" w:space="0" w:color="auto"/>
            </w:tcBorders>
            <w:vAlign w:val="center"/>
          </w:tcPr>
          <w:p w14:paraId="67ECC259" w14:textId="77777777" w:rsidR="00CD2AEE" w:rsidRDefault="0035775E">
            <w:pPr>
              <w:snapToGrid w:val="0"/>
              <w:jc w:val="center"/>
              <w:rPr>
                <w:sz w:val="20"/>
              </w:rPr>
            </w:pPr>
            <w:r>
              <w:rPr>
                <w:sz w:val="20"/>
              </w:rPr>
              <w:t>メッセージ</w:t>
            </w:r>
          </w:p>
        </w:tc>
        <w:tc>
          <w:tcPr>
            <w:tcW w:w="261" w:type="dxa"/>
            <w:tcBorders>
              <w:top w:val="nil"/>
              <w:left w:val="single" w:sz="4" w:space="0" w:color="auto"/>
              <w:bottom w:val="nil"/>
              <w:right w:val="single" w:sz="4" w:space="0" w:color="auto"/>
            </w:tcBorders>
            <w:vAlign w:val="center"/>
          </w:tcPr>
          <w:p w14:paraId="00E8CFB7" w14:textId="77777777" w:rsidR="00CD2AEE" w:rsidRDefault="00CD2AEE">
            <w:pPr>
              <w:snapToGrid w:val="0"/>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E754ADC" w14:textId="77777777" w:rsidR="00CD2AEE" w:rsidRDefault="0035775E">
            <w:pPr>
              <w:snapToGrid w:val="0"/>
              <w:jc w:val="center"/>
              <w:rPr>
                <w:sz w:val="20"/>
              </w:rPr>
            </w:pPr>
            <w:r>
              <w:rPr>
                <w:sz w:val="20"/>
              </w:rPr>
              <w:t>[1007]</w:t>
            </w:r>
          </w:p>
          <w:p w14:paraId="74C5E0A4" w14:textId="77777777" w:rsidR="00CD2AEE" w:rsidRDefault="0035775E">
            <w:pPr>
              <w:snapToGrid w:val="0"/>
              <w:jc w:val="center"/>
              <w:rPr>
                <w:sz w:val="20"/>
              </w:rPr>
            </w:pPr>
            <w:r>
              <w:rPr>
                <w:sz w:val="20"/>
              </w:rPr>
              <w:t>帳票</w:t>
            </w:r>
            <w:r>
              <w:rPr>
                <w:sz w:val="20"/>
              </w:rPr>
              <w:t>No.</w:t>
            </w:r>
          </w:p>
        </w:tc>
        <w:tc>
          <w:tcPr>
            <w:tcW w:w="1134" w:type="dxa"/>
            <w:tcBorders>
              <w:top w:val="single" w:sz="4" w:space="0" w:color="auto"/>
              <w:left w:val="single" w:sz="4" w:space="0" w:color="auto"/>
              <w:bottom w:val="single" w:sz="4" w:space="0" w:color="auto"/>
              <w:right w:val="single" w:sz="4" w:space="0" w:color="auto"/>
            </w:tcBorders>
            <w:vAlign w:val="center"/>
          </w:tcPr>
          <w:p w14:paraId="6647EF95" w14:textId="77777777" w:rsidR="00CD2AEE" w:rsidRDefault="0035775E">
            <w:pPr>
              <w:snapToGrid w:val="0"/>
              <w:jc w:val="center"/>
              <w:rPr>
                <w:sz w:val="20"/>
              </w:rPr>
            </w:pPr>
            <w:r>
              <w:rPr>
                <w:sz w:val="20"/>
              </w:rPr>
              <w:t>[1008]</w:t>
            </w:r>
          </w:p>
          <w:p w14:paraId="70BF18A5" w14:textId="77777777" w:rsidR="00CD2AEE" w:rsidRDefault="0035775E">
            <w:pPr>
              <w:snapToGrid w:val="0"/>
              <w:jc w:val="center"/>
              <w:rPr>
                <w:sz w:val="20"/>
              </w:rPr>
            </w:pPr>
            <w:r>
              <w:rPr>
                <w:sz w:val="20"/>
              </w:rPr>
              <w:t>帳票年月日</w:t>
            </w:r>
          </w:p>
        </w:tc>
        <w:tc>
          <w:tcPr>
            <w:tcW w:w="1134" w:type="dxa"/>
            <w:tcBorders>
              <w:top w:val="single" w:sz="4" w:space="0" w:color="auto"/>
              <w:left w:val="single" w:sz="4" w:space="0" w:color="auto"/>
              <w:bottom w:val="single" w:sz="4" w:space="0" w:color="auto"/>
              <w:right w:val="single" w:sz="4" w:space="0" w:color="auto"/>
            </w:tcBorders>
            <w:vAlign w:val="center"/>
          </w:tcPr>
          <w:p w14:paraId="6E2152E5" w14:textId="77777777" w:rsidR="00CD2AEE" w:rsidRDefault="0035775E">
            <w:pPr>
              <w:snapToGrid w:val="0"/>
              <w:jc w:val="center"/>
              <w:rPr>
                <w:sz w:val="20"/>
              </w:rPr>
            </w:pPr>
            <w:r>
              <w:rPr>
                <w:sz w:val="20"/>
              </w:rPr>
              <w:t>[1009]</w:t>
            </w:r>
          </w:p>
          <w:p w14:paraId="0F761D32" w14:textId="77777777" w:rsidR="00CD2AEE" w:rsidRDefault="0035775E">
            <w:pPr>
              <w:snapToGrid w:val="0"/>
              <w:jc w:val="center"/>
              <w:rPr>
                <w:sz w:val="20"/>
              </w:rPr>
            </w:pPr>
            <w:r>
              <w:rPr>
                <w:sz w:val="20"/>
              </w:rPr>
              <w:t>参照帳票</w:t>
            </w:r>
            <w:r>
              <w:rPr>
                <w:sz w:val="20"/>
              </w:rPr>
              <w:t>No.</w:t>
            </w:r>
          </w:p>
        </w:tc>
        <w:tc>
          <w:tcPr>
            <w:tcW w:w="1134" w:type="dxa"/>
            <w:tcBorders>
              <w:top w:val="single" w:sz="4" w:space="0" w:color="auto"/>
              <w:left w:val="single" w:sz="4" w:space="0" w:color="auto"/>
              <w:bottom w:val="single" w:sz="4" w:space="0" w:color="auto"/>
              <w:right w:val="single" w:sz="4" w:space="0" w:color="auto"/>
            </w:tcBorders>
            <w:vAlign w:val="center"/>
          </w:tcPr>
          <w:p w14:paraId="414AC056" w14:textId="77777777" w:rsidR="00CD2AEE" w:rsidRDefault="0035775E">
            <w:pPr>
              <w:snapToGrid w:val="0"/>
              <w:jc w:val="center"/>
              <w:rPr>
                <w:sz w:val="20"/>
              </w:rPr>
            </w:pPr>
            <w:r>
              <w:rPr>
                <w:sz w:val="20"/>
              </w:rPr>
              <w:t>[1010]</w:t>
            </w:r>
          </w:p>
          <w:p w14:paraId="6BC16D6B" w14:textId="77777777" w:rsidR="00CD2AEE" w:rsidRDefault="0035775E">
            <w:pPr>
              <w:snapToGrid w:val="0"/>
              <w:jc w:val="center"/>
              <w:rPr>
                <w:sz w:val="20"/>
              </w:rPr>
            </w:pPr>
            <w:r>
              <w:rPr>
                <w:sz w:val="20"/>
              </w:rPr>
              <w:t>参照帳票年月日</w:t>
            </w:r>
          </w:p>
        </w:tc>
        <w:tc>
          <w:tcPr>
            <w:tcW w:w="1134" w:type="dxa"/>
            <w:tcBorders>
              <w:top w:val="single" w:sz="4" w:space="0" w:color="auto"/>
              <w:left w:val="single" w:sz="4" w:space="0" w:color="auto"/>
              <w:bottom w:val="single" w:sz="4" w:space="0" w:color="auto"/>
              <w:right w:val="single" w:sz="4" w:space="0" w:color="auto"/>
            </w:tcBorders>
          </w:tcPr>
          <w:p w14:paraId="768F9B54" w14:textId="77777777" w:rsidR="00CD2AEE" w:rsidRDefault="0035775E">
            <w:pPr>
              <w:snapToGrid w:val="0"/>
              <w:jc w:val="center"/>
              <w:rPr>
                <w:color w:val="FF0000"/>
                <w:sz w:val="20"/>
              </w:rPr>
            </w:pPr>
            <w:r>
              <w:rPr>
                <w:color w:val="FF0000"/>
                <w:sz w:val="20"/>
              </w:rPr>
              <w:t>[1301]</w:t>
            </w:r>
          </w:p>
          <w:p w14:paraId="7E46D049" w14:textId="77777777" w:rsidR="00CD2AEE" w:rsidRDefault="0035775E">
            <w:pPr>
              <w:snapToGrid w:val="0"/>
              <w:jc w:val="center"/>
              <w:rPr>
                <w:color w:val="FF0000"/>
                <w:sz w:val="20"/>
              </w:rPr>
            </w:pPr>
            <w:r>
              <w:rPr>
                <w:color w:val="FF0000"/>
                <w:sz w:val="20"/>
              </w:rPr>
              <w:t>参照帳票</w:t>
            </w:r>
            <w:r>
              <w:rPr>
                <w:color w:val="FF0000"/>
                <w:sz w:val="20"/>
              </w:rPr>
              <w:t>No.2</w:t>
            </w:r>
          </w:p>
        </w:tc>
        <w:tc>
          <w:tcPr>
            <w:tcW w:w="1134" w:type="dxa"/>
            <w:tcBorders>
              <w:top w:val="single" w:sz="4" w:space="0" w:color="auto"/>
              <w:left w:val="single" w:sz="4" w:space="0" w:color="auto"/>
              <w:bottom w:val="single" w:sz="4" w:space="0" w:color="auto"/>
              <w:right w:val="single" w:sz="4" w:space="0" w:color="auto"/>
            </w:tcBorders>
            <w:vAlign w:val="center"/>
          </w:tcPr>
          <w:p w14:paraId="7DB17A93" w14:textId="77777777" w:rsidR="00CD2AEE" w:rsidRDefault="0035775E">
            <w:pPr>
              <w:snapToGrid w:val="0"/>
              <w:jc w:val="center"/>
              <w:rPr>
                <w:sz w:val="20"/>
              </w:rPr>
            </w:pPr>
            <w:r>
              <w:rPr>
                <w:sz w:val="20"/>
              </w:rPr>
              <w:t>[1302]</w:t>
            </w:r>
          </w:p>
          <w:p w14:paraId="1CB85590" w14:textId="77777777" w:rsidR="00CD2AEE" w:rsidRDefault="0035775E">
            <w:pPr>
              <w:snapToGrid w:val="0"/>
              <w:jc w:val="center"/>
              <w:rPr>
                <w:sz w:val="20"/>
              </w:rPr>
            </w:pPr>
            <w:r>
              <w:rPr>
                <w:sz w:val="20"/>
              </w:rPr>
              <w:t>基本契約番号</w:t>
            </w:r>
          </w:p>
        </w:tc>
      </w:tr>
      <w:tr w:rsidR="00CD2AEE" w14:paraId="015D328F" w14:textId="77777777">
        <w:trPr>
          <w:cantSplit/>
          <w:tblHeader/>
        </w:trPr>
        <w:tc>
          <w:tcPr>
            <w:tcW w:w="1517" w:type="dxa"/>
            <w:tcBorders>
              <w:top w:val="single" w:sz="4" w:space="0" w:color="auto"/>
              <w:left w:val="nil"/>
              <w:bottom w:val="single" w:sz="4" w:space="0" w:color="auto"/>
              <w:right w:val="nil"/>
            </w:tcBorders>
            <w:vAlign w:val="center"/>
          </w:tcPr>
          <w:p w14:paraId="1B87E05A" w14:textId="77777777" w:rsidR="00CD2AEE" w:rsidRDefault="00CD2AEE">
            <w:pPr>
              <w:snapToGrid w:val="0"/>
              <w:jc w:val="center"/>
              <w:rPr>
                <w:sz w:val="20"/>
              </w:rPr>
            </w:pPr>
          </w:p>
        </w:tc>
        <w:tc>
          <w:tcPr>
            <w:tcW w:w="261" w:type="dxa"/>
            <w:tcBorders>
              <w:top w:val="nil"/>
              <w:left w:val="nil"/>
              <w:bottom w:val="nil"/>
              <w:right w:val="nil"/>
            </w:tcBorders>
            <w:vAlign w:val="center"/>
          </w:tcPr>
          <w:p w14:paraId="46B69292" w14:textId="77777777" w:rsidR="00CD2AEE" w:rsidRDefault="00CD2AEE">
            <w:pPr>
              <w:snapToGrid w:val="0"/>
              <w:jc w:val="center"/>
              <w:rPr>
                <w:sz w:val="20"/>
              </w:rPr>
            </w:pPr>
          </w:p>
        </w:tc>
        <w:tc>
          <w:tcPr>
            <w:tcW w:w="1134" w:type="dxa"/>
            <w:tcBorders>
              <w:top w:val="single" w:sz="4" w:space="0" w:color="auto"/>
              <w:left w:val="nil"/>
              <w:bottom w:val="single" w:sz="4" w:space="0" w:color="auto"/>
              <w:right w:val="nil"/>
            </w:tcBorders>
            <w:vAlign w:val="center"/>
          </w:tcPr>
          <w:p w14:paraId="6521B584" w14:textId="77777777" w:rsidR="00CD2AEE" w:rsidRDefault="00CD2AEE">
            <w:pPr>
              <w:snapToGrid w:val="0"/>
              <w:jc w:val="center"/>
              <w:rPr>
                <w:sz w:val="20"/>
              </w:rPr>
            </w:pPr>
          </w:p>
        </w:tc>
        <w:tc>
          <w:tcPr>
            <w:tcW w:w="1134" w:type="dxa"/>
            <w:tcBorders>
              <w:top w:val="single" w:sz="4" w:space="0" w:color="auto"/>
              <w:left w:val="nil"/>
              <w:bottom w:val="single" w:sz="4" w:space="0" w:color="auto"/>
              <w:right w:val="nil"/>
            </w:tcBorders>
            <w:vAlign w:val="center"/>
          </w:tcPr>
          <w:p w14:paraId="593D77EC" w14:textId="77777777" w:rsidR="00CD2AEE" w:rsidRDefault="00CD2AEE">
            <w:pPr>
              <w:snapToGrid w:val="0"/>
              <w:jc w:val="center"/>
              <w:rPr>
                <w:sz w:val="20"/>
              </w:rPr>
            </w:pPr>
          </w:p>
        </w:tc>
        <w:tc>
          <w:tcPr>
            <w:tcW w:w="1134" w:type="dxa"/>
            <w:tcBorders>
              <w:top w:val="single" w:sz="4" w:space="0" w:color="auto"/>
              <w:left w:val="nil"/>
              <w:bottom w:val="single" w:sz="4" w:space="0" w:color="auto"/>
              <w:right w:val="nil"/>
            </w:tcBorders>
            <w:vAlign w:val="center"/>
          </w:tcPr>
          <w:p w14:paraId="262E72F3" w14:textId="77777777" w:rsidR="00CD2AEE" w:rsidRDefault="00CD2AEE">
            <w:pPr>
              <w:snapToGrid w:val="0"/>
              <w:jc w:val="center"/>
              <w:rPr>
                <w:sz w:val="20"/>
              </w:rPr>
            </w:pPr>
          </w:p>
        </w:tc>
        <w:tc>
          <w:tcPr>
            <w:tcW w:w="1134" w:type="dxa"/>
            <w:tcBorders>
              <w:top w:val="single" w:sz="4" w:space="0" w:color="auto"/>
              <w:left w:val="nil"/>
              <w:bottom w:val="single" w:sz="4" w:space="0" w:color="auto"/>
              <w:right w:val="nil"/>
            </w:tcBorders>
            <w:vAlign w:val="center"/>
          </w:tcPr>
          <w:p w14:paraId="5EFCA26D" w14:textId="77777777" w:rsidR="00CD2AEE" w:rsidRDefault="00CD2AEE">
            <w:pPr>
              <w:snapToGrid w:val="0"/>
              <w:jc w:val="center"/>
              <w:rPr>
                <w:sz w:val="20"/>
              </w:rPr>
            </w:pPr>
          </w:p>
        </w:tc>
        <w:tc>
          <w:tcPr>
            <w:tcW w:w="1134" w:type="dxa"/>
            <w:tcBorders>
              <w:top w:val="single" w:sz="4" w:space="0" w:color="auto"/>
              <w:left w:val="nil"/>
              <w:bottom w:val="single" w:sz="4" w:space="0" w:color="auto"/>
              <w:right w:val="nil"/>
            </w:tcBorders>
          </w:tcPr>
          <w:p w14:paraId="1CF01ABF" w14:textId="77777777" w:rsidR="00CD2AEE" w:rsidRDefault="00CD2AEE">
            <w:pPr>
              <w:snapToGrid w:val="0"/>
              <w:jc w:val="center"/>
              <w:rPr>
                <w:color w:val="FF0000"/>
                <w:sz w:val="20"/>
              </w:rPr>
            </w:pPr>
          </w:p>
        </w:tc>
        <w:tc>
          <w:tcPr>
            <w:tcW w:w="1134" w:type="dxa"/>
            <w:tcBorders>
              <w:top w:val="single" w:sz="4" w:space="0" w:color="auto"/>
              <w:left w:val="nil"/>
              <w:bottom w:val="single" w:sz="4" w:space="0" w:color="auto"/>
              <w:right w:val="nil"/>
            </w:tcBorders>
            <w:vAlign w:val="center"/>
          </w:tcPr>
          <w:p w14:paraId="423EE17C" w14:textId="77777777" w:rsidR="00CD2AEE" w:rsidRDefault="00CD2AEE">
            <w:pPr>
              <w:snapToGrid w:val="0"/>
              <w:jc w:val="center"/>
              <w:rPr>
                <w:sz w:val="20"/>
              </w:rPr>
            </w:pPr>
          </w:p>
        </w:tc>
      </w:tr>
      <w:tr w:rsidR="00CD2AEE" w14:paraId="0495187D" w14:textId="77777777">
        <w:trPr>
          <w:cantSplit/>
        </w:trPr>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6F6949A0" w14:textId="77777777" w:rsidR="00CD2AEE" w:rsidRDefault="0035775E">
            <w:pPr>
              <w:snapToGrid w:val="0"/>
              <w:jc w:val="center"/>
              <w:rPr>
                <w:sz w:val="20"/>
              </w:rPr>
            </w:pPr>
            <w:r>
              <w:rPr>
                <w:sz w:val="20"/>
              </w:rPr>
              <w:t>基本契約申込</w:t>
            </w:r>
          </w:p>
        </w:tc>
        <w:tc>
          <w:tcPr>
            <w:tcW w:w="261" w:type="dxa"/>
            <w:tcBorders>
              <w:top w:val="nil"/>
              <w:left w:val="single" w:sz="4" w:space="0" w:color="auto"/>
              <w:bottom w:val="nil"/>
              <w:right w:val="single" w:sz="4" w:space="0" w:color="auto"/>
            </w:tcBorders>
            <w:vAlign w:val="center"/>
          </w:tcPr>
          <w:p w14:paraId="353A6960" w14:textId="77777777" w:rsidR="00CD2AEE" w:rsidRDefault="00CD2AEE">
            <w:pPr>
              <w:snapToGrid w:val="0"/>
              <w:jc w:val="center"/>
              <w:rPr>
                <w:sz w:val="20"/>
              </w:rPr>
            </w:pPr>
          </w:p>
        </w:tc>
        <w:tc>
          <w:tcPr>
            <w:tcW w:w="1134" w:type="dxa"/>
            <w:tcBorders>
              <w:top w:val="single" w:sz="4" w:space="0" w:color="auto"/>
              <w:left w:val="single" w:sz="4" w:space="0" w:color="auto"/>
              <w:bottom w:val="single" w:sz="12" w:space="0" w:color="auto"/>
              <w:right w:val="single" w:sz="4" w:space="0" w:color="auto"/>
            </w:tcBorders>
            <w:vAlign w:val="center"/>
          </w:tcPr>
          <w:p w14:paraId="1CE95C9F" w14:textId="77777777" w:rsidR="00CD2AEE" w:rsidRDefault="0035775E">
            <w:pPr>
              <w:snapToGrid w:val="0"/>
              <w:jc w:val="center"/>
              <w:rPr>
                <w:sz w:val="20"/>
              </w:rPr>
            </w:pPr>
            <w:r>
              <w:rPr>
                <w:sz w:val="20"/>
              </w:rPr>
              <w:t>*</w:t>
            </w:r>
            <w:r>
              <w:rPr>
                <w:sz w:val="20"/>
              </w:rPr>
              <w:t>基本契約申込の管理番号</w:t>
            </w:r>
          </w:p>
        </w:tc>
        <w:tc>
          <w:tcPr>
            <w:tcW w:w="1134" w:type="dxa"/>
            <w:tcBorders>
              <w:top w:val="single" w:sz="4" w:space="0" w:color="auto"/>
              <w:left w:val="single" w:sz="4" w:space="0" w:color="auto"/>
              <w:bottom w:val="single" w:sz="12" w:space="0" w:color="auto"/>
              <w:right w:val="single" w:sz="4" w:space="0" w:color="auto"/>
            </w:tcBorders>
            <w:shd w:val="clear" w:color="auto" w:fill="auto"/>
            <w:vAlign w:val="center"/>
          </w:tcPr>
          <w:p w14:paraId="3F9303F2" w14:textId="77777777" w:rsidR="00CD2AEE" w:rsidRDefault="0035775E">
            <w:pPr>
              <w:snapToGrid w:val="0"/>
              <w:jc w:val="center"/>
              <w:rPr>
                <w:sz w:val="20"/>
              </w:rPr>
            </w:pPr>
            <w:r>
              <w:rPr>
                <w:sz w:val="20"/>
              </w:rPr>
              <w:t>基本契約を申し込んだ年月日</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0B3FFF" w14:textId="77777777" w:rsidR="00CD2AEE" w:rsidRDefault="0035775E">
            <w:pPr>
              <w:snapToGrid w:val="0"/>
              <w:jc w:val="center"/>
              <w:rPr>
                <w:sz w:val="20"/>
              </w:rPr>
            </w:pPr>
            <w:r>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A2CE62" w14:textId="77777777" w:rsidR="00CD2AEE" w:rsidRDefault="0035775E">
            <w:pPr>
              <w:snapToGrid w:val="0"/>
              <w:jc w:val="center"/>
              <w:rPr>
                <w:sz w:val="20"/>
              </w:rPr>
            </w:pPr>
            <w:r>
              <w:rPr>
                <w:sz w:val="20"/>
              </w:rPr>
              <w:t>－</w:t>
            </w:r>
          </w:p>
        </w:tc>
        <w:tc>
          <w:tcPr>
            <w:tcW w:w="1134" w:type="dxa"/>
            <w:tcBorders>
              <w:top w:val="single" w:sz="4" w:space="0" w:color="auto"/>
              <w:left w:val="single" w:sz="4" w:space="0" w:color="auto"/>
              <w:bottom w:val="single" w:sz="4" w:space="0" w:color="auto"/>
              <w:right w:val="single" w:sz="4" w:space="0" w:color="auto"/>
            </w:tcBorders>
          </w:tcPr>
          <w:p w14:paraId="18D48103" w14:textId="77777777" w:rsidR="00CD2AEE" w:rsidRDefault="0035775E">
            <w:pPr>
              <w:snapToGrid w:val="0"/>
              <w:jc w:val="center"/>
              <w:rPr>
                <w:color w:val="FF0000"/>
                <w:sz w:val="20"/>
              </w:rPr>
            </w:pPr>
            <w:r>
              <w:rPr>
                <w:color w:val="FF0000"/>
                <w:sz w:val="20"/>
              </w:rPr>
              <w:t>発注者が採番した見積依頼番号</w:t>
            </w:r>
          </w:p>
        </w:tc>
        <w:tc>
          <w:tcPr>
            <w:tcW w:w="1134" w:type="dxa"/>
            <w:tcBorders>
              <w:top w:val="single" w:sz="4" w:space="0" w:color="auto"/>
              <w:left w:val="single" w:sz="4" w:space="0" w:color="auto"/>
              <w:bottom w:val="single" w:sz="4" w:space="0" w:color="auto"/>
              <w:right w:val="single" w:sz="4" w:space="0" w:color="auto"/>
            </w:tcBorders>
            <w:vAlign w:val="center"/>
          </w:tcPr>
          <w:p w14:paraId="2B6609DC" w14:textId="77777777" w:rsidR="00CD2AEE" w:rsidRDefault="0035775E">
            <w:pPr>
              <w:snapToGrid w:val="0"/>
              <w:jc w:val="center"/>
              <w:rPr>
                <w:color w:val="000000" w:themeColor="text1"/>
                <w:sz w:val="20"/>
              </w:rPr>
            </w:pPr>
            <w:r>
              <w:rPr>
                <w:rFonts w:hint="eastAsia"/>
                <w:color w:val="000000" w:themeColor="text1"/>
                <w:sz w:val="20"/>
              </w:rPr>
              <w:t>基本契約</w:t>
            </w:r>
            <w:r>
              <w:rPr>
                <w:color w:val="000000" w:themeColor="text1"/>
                <w:sz w:val="20"/>
              </w:rPr>
              <w:t>申込の</w:t>
            </w:r>
            <w:r>
              <w:rPr>
                <w:rFonts w:hint="eastAsia"/>
                <w:color w:val="000000" w:themeColor="text1"/>
                <w:sz w:val="20"/>
              </w:rPr>
              <w:t>管理番号</w:t>
            </w:r>
          </w:p>
        </w:tc>
      </w:tr>
      <w:tr w:rsidR="00CD2AEE" w14:paraId="241AE908" w14:textId="77777777">
        <w:trPr>
          <w:cantSplit/>
        </w:trPr>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66D92589" w14:textId="77777777" w:rsidR="00CD2AEE" w:rsidRDefault="0035775E">
            <w:pPr>
              <w:snapToGrid w:val="0"/>
              <w:jc w:val="center"/>
              <w:rPr>
                <w:sz w:val="20"/>
              </w:rPr>
            </w:pPr>
            <w:r>
              <w:rPr>
                <w:sz w:val="20"/>
              </w:rPr>
              <w:t>基本契約承諾</w:t>
            </w:r>
          </w:p>
        </w:tc>
        <w:tc>
          <w:tcPr>
            <w:tcW w:w="261" w:type="dxa"/>
            <w:tcBorders>
              <w:top w:val="nil"/>
              <w:left w:val="single" w:sz="4" w:space="0" w:color="auto"/>
              <w:bottom w:val="nil"/>
              <w:right w:val="single" w:sz="12" w:space="0" w:color="auto"/>
            </w:tcBorders>
            <w:vAlign w:val="center"/>
          </w:tcPr>
          <w:p w14:paraId="3381E677" w14:textId="77777777" w:rsidR="00CD2AEE" w:rsidRDefault="00CD2AEE">
            <w:pPr>
              <w:snapToGrid w:val="0"/>
              <w:jc w:val="center"/>
              <w:rPr>
                <w:b/>
                <w:sz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19733A13" w14:textId="77777777" w:rsidR="00CD2AEE" w:rsidRDefault="0035775E">
            <w:pPr>
              <w:snapToGrid w:val="0"/>
              <w:jc w:val="center"/>
              <w:rPr>
                <w:b/>
                <w:sz w:val="20"/>
              </w:rPr>
            </w:pPr>
            <w:r>
              <w:rPr>
                <w:b/>
                <w:sz w:val="20"/>
              </w:rPr>
              <w:t>基本契約承諾の管理番号</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tcPr>
          <w:p w14:paraId="7487B262" w14:textId="77777777" w:rsidR="00CD2AEE" w:rsidRDefault="0035775E">
            <w:pPr>
              <w:snapToGrid w:val="0"/>
              <w:jc w:val="center"/>
              <w:rPr>
                <w:b/>
                <w:sz w:val="20"/>
              </w:rPr>
            </w:pPr>
            <w:r>
              <w:rPr>
                <w:b/>
                <w:sz w:val="20"/>
              </w:rPr>
              <w:t>基本契約を承諾した年月日</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14D33E62" w14:textId="77777777" w:rsidR="00CD2AEE" w:rsidRDefault="0035775E">
            <w:pPr>
              <w:snapToGrid w:val="0"/>
              <w:jc w:val="center"/>
              <w:rPr>
                <w:b/>
                <w:sz w:val="20"/>
              </w:rPr>
            </w:pPr>
            <w:r>
              <w:rPr>
                <w:sz w:val="20"/>
              </w:rPr>
              <w:t>*</w:t>
            </w:r>
            <w:r>
              <w:rPr>
                <w:sz w:val="20"/>
              </w:rPr>
              <w:t>基本契約申込の管理番号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0CF4EB" w14:textId="77777777" w:rsidR="00CD2AEE" w:rsidRDefault="0035775E">
            <w:pPr>
              <w:snapToGrid w:val="0"/>
              <w:jc w:val="center"/>
              <w:rPr>
                <w:sz w:val="20"/>
              </w:rPr>
            </w:pPr>
            <w:r>
              <w:rPr>
                <w:sz w:val="20"/>
              </w:rPr>
              <w:t>基本契約を申し込んだ年月日</w:t>
            </w:r>
          </w:p>
        </w:tc>
        <w:tc>
          <w:tcPr>
            <w:tcW w:w="1134" w:type="dxa"/>
            <w:tcBorders>
              <w:top w:val="single" w:sz="4" w:space="0" w:color="auto"/>
              <w:left w:val="single" w:sz="4" w:space="0" w:color="auto"/>
              <w:bottom w:val="single" w:sz="4" w:space="0" w:color="auto"/>
              <w:right w:val="single" w:sz="4" w:space="0" w:color="auto"/>
            </w:tcBorders>
          </w:tcPr>
          <w:p w14:paraId="171CA182" w14:textId="77777777" w:rsidR="00CD2AEE" w:rsidRDefault="0035775E">
            <w:pPr>
              <w:snapToGrid w:val="0"/>
              <w:rPr>
                <w:color w:val="FF0000"/>
                <w:sz w:val="20"/>
              </w:rPr>
            </w:pPr>
            <w:r>
              <w:rPr>
                <w:color w:val="FF0000"/>
                <w:sz w:val="20"/>
              </w:rPr>
              <w:t>発注者が採番した見積依頼番号</w:t>
            </w:r>
          </w:p>
        </w:tc>
        <w:tc>
          <w:tcPr>
            <w:tcW w:w="1134" w:type="dxa"/>
            <w:tcBorders>
              <w:top w:val="single" w:sz="4" w:space="0" w:color="auto"/>
              <w:left w:val="single" w:sz="4" w:space="0" w:color="auto"/>
              <w:bottom w:val="single" w:sz="4" w:space="0" w:color="auto"/>
              <w:right w:val="single" w:sz="4" w:space="0" w:color="auto"/>
            </w:tcBorders>
            <w:vAlign w:val="center"/>
          </w:tcPr>
          <w:p w14:paraId="406CAC4D" w14:textId="77777777" w:rsidR="00CD2AEE" w:rsidRDefault="0035775E">
            <w:pPr>
              <w:snapToGrid w:val="0"/>
              <w:rPr>
                <w:color w:val="000000" w:themeColor="text1"/>
                <w:sz w:val="20"/>
              </w:rPr>
            </w:pPr>
            <w:r>
              <w:rPr>
                <w:rFonts w:hint="eastAsia"/>
                <w:color w:val="000000" w:themeColor="text1"/>
                <w:sz w:val="20"/>
              </w:rPr>
              <w:t>基本契約</w:t>
            </w:r>
            <w:r>
              <w:rPr>
                <w:color w:val="000000" w:themeColor="text1"/>
                <w:sz w:val="20"/>
              </w:rPr>
              <w:t>申込の</w:t>
            </w:r>
            <w:r>
              <w:rPr>
                <w:rFonts w:hint="eastAsia"/>
                <w:color w:val="000000" w:themeColor="text1"/>
                <w:sz w:val="20"/>
              </w:rPr>
              <w:t>管理番号</w:t>
            </w:r>
          </w:p>
        </w:tc>
      </w:tr>
    </w:tbl>
    <w:p w14:paraId="376A9054" w14:textId="77777777" w:rsidR="00CD2AEE" w:rsidRDefault="00CD2AEE">
      <w:pPr>
        <w:snapToGrid w:val="0"/>
      </w:pPr>
    </w:p>
    <w:p w14:paraId="0E2FB7BE" w14:textId="77777777" w:rsidR="00CD2AEE" w:rsidRDefault="0035775E">
      <w:pPr>
        <w:snapToGrid w:val="0"/>
      </w:pPr>
      <w:r>
        <w:lastRenderedPageBreak/>
        <w:t>【注】「</w:t>
      </w:r>
      <w:r>
        <w:t>*</w:t>
      </w:r>
      <w:r>
        <w:t>」は取引を特定するキー項目。</w:t>
      </w:r>
    </w:p>
    <w:p w14:paraId="57A8A39A" w14:textId="77777777" w:rsidR="00CD2AEE" w:rsidRDefault="0035775E">
      <w:pPr>
        <w:snapToGrid w:val="0"/>
        <w:ind w:left="199" w:hanging="199"/>
      </w:pPr>
      <w:r>
        <w:rPr>
          <w:noProof/>
        </w:rPr>
        <mc:AlternateContent>
          <mc:Choice Requires="wps">
            <w:drawing>
              <wp:anchor distT="0" distB="0" distL="114300" distR="114300" simplePos="0" relativeHeight="251663360" behindDoc="0" locked="0" layoutInCell="1" allowOverlap="1">
                <wp:simplePos x="0" y="0"/>
                <wp:positionH relativeFrom="column">
                  <wp:posOffset>821055</wp:posOffset>
                </wp:positionH>
                <wp:positionV relativeFrom="paragraph">
                  <wp:posOffset>37465</wp:posOffset>
                </wp:positionV>
                <wp:extent cx="257175" cy="142875"/>
                <wp:effectExtent l="19050" t="19050" r="9525" b="9525"/>
                <wp:wrapNone/>
                <wp:docPr id="543" name="正方形/長方形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42875"/>
                        </a:xfrm>
                        <a:prstGeom prst="rect">
                          <a:avLst/>
                        </a:prstGeom>
                        <a:solidFill>
                          <a:srgbClr val="FFFFFF"/>
                        </a:solidFill>
                        <a:ln w="28575">
                          <a:solidFill>
                            <a:srgbClr val="000000"/>
                          </a:solidFill>
                          <a:miter lim="800000"/>
                        </a:ln>
                      </wps:spPr>
                      <wps:bodyPr rot="0" vert="horz" wrap="square" lIns="74295" tIns="8890" rIns="74295" bIns="8890" anchor="t" anchorCtr="0" upright="1">
                        <a:noAutofit/>
                      </wps:bodyPr>
                    </wps:wsp>
                  </a:graphicData>
                </a:graphic>
              </wp:anchor>
            </w:drawing>
          </mc:Choice>
          <mc:Fallback xmlns:wpsCustomData="http://www.wps.cn/officeDocument/2013/wpsCustomData">
            <w:pict>
              <v:rect id="正方形/長方形 543" o:spid="_x0000_s1026" o:spt="1" style="position:absolute;left:0pt;margin-left:64.65pt;margin-top:2.95pt;height:11.25pt;width:20.25pt;z-index:251663360;mso-width-relative:page;mso-height-relative:page;" fillcolor="#FFFFFF" filled="t" stroked="t" coordsize="21600,21600" o:gfxdata="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kxKQvUAAAA&#10;CAEAAA8AAAAAAAAAAQAgAAAAIgAAAGRycy9kb3ducmV2LnhtbFBLAQIUABQAAAAIAIdO4kAygiTt&#10;IQIAADAEAAAOAAAAAAAAAAEAIAAAACMBAABkcnMvZTJvRG9jLnhtbFBLBQYAAAAABgAGAFkBAAC2&#10;BQAAAAA=&#10;">
                <v:fill on="t" focussize="0,0"/>
                <v:stroke weight="2.25pt" color="#000000" miterlimit="8" joinstyle="miter"/>
                <v:imagedata o:title=""/>
                <o:lock v:ext="edit" aspectratio="f"/>
                <v:textbox inset="2.06375mm,0.7pt,2.06375mm,0.7pt"/>
              </v:rect>
            </w:pict>
          </mc:Fallback>
        </mc:AlternateContent>
      </w:r>
      <w:r>
        <w:t>【注】太枠　　　　は､受注者が発番する番号､年月日｡それ以外は発注者が発番する番号､年月日｡</w:t>
      </w:r>
    </w:p>
    <w:p w14:paraId="7B9931E5" w14:textId="77777777" w:rsidR="00CD2AEE" w:rsidRDefault="00CD2AEE">
      <w:pPr>
        <w:snapToGrid w:val="0"/>
        <w:rPr>
          <w:rFonts w:ascii="ＭＳ Ｐゴシック" w:eastAsia="ＭＳ Ｐゴシック" w:hAnsi="ＭＳ Ｐゴシック"/>
        </w:rPr>
      </w:pPr>
    </w:p>
    <w:p w14:paraId="3F1C0E0F" w14:textId="77777777" w:rsidR="00CD2AEE" w:rsidRDefault="0035775E">
      <w:pPr>
        <w:snapToGrid w:val="0"/>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B. Ⅺ.</w:t>
      </w:r>
      <w:r>
        <w:rPr>
          <w:rFonts w:ascii="ＭＳ Ｐゴシック" w:eastAsia="ＭＳ Ｐゴシック" w:hAnsi="ＭＳ Ｐゴシック" w:hint="eastAsia"/>
        </w:rPr>
        <w:t>建築積算</w:t>
      </w:r>
    </w:p>
    <w:p w14:paraId="325436A2" w14:textId="77777777" w:rsidR="00CD2AEE" w:rsidRDefault="0035775E">
      <w:pPr>
        <w:numPr>
          <w:ilvl w:val="0"/>
          <w:numId w:val="4"/>
        </w:numPr>
        <w:snapToGrid w:val="0"/>
      </w:pPr>
      <w:r>
        <w:rPr>
          <w:rFonts w:hint="eastAsia"/>
        </w:rPr>
        <w:t>以下のルールに従う。</w:t>
      </w:r>
    </w:p>
    <w:p w14:paraId="63C0AEE1" w14:textId="77777777" w:rsidR="00CD2AEE" w:rsidRDefault="0035775E">
      <w:pPr>
        <w:pStyle w:val="a3"/>
        <w:snapToGrid w:val="0"/>
        <w:spacing w:before="0" w:after="0"/>
        <w:jc w:val="center"/>
        <w:rPr>
          <w:rFonts w:ascii="ＭＳ Ｐゴシック" w:eastAsia="ＭＳ Ｐゴシック" w:hAnsi="ＭＳ Ｐゴシック"/>
          <w:b w:val="0"/>
        </w:rPr>
      </w:pPr>
      <w:r>
        <w:rPr>
          <w:rFonts w:ascii="ＭＳ Ｐゴシック" w:eastAsia="ＭＳ Ｐゴシック" w:hAnsi="ＭＳ Ｐゴシック" w:hint="eastAsia"/>
          <w:b w:val="0"/>
        </w:rPr>
        <w:t>表</w:t>
      </w:r>
      <w:r>
        <w:rPr>
          <w:rFonts w:ascii="ＭＳ Ｐゴシック" w:eastAsia="ＭＳ Ｐゴシック" w:hAnsi="ＭＳ Ｐゴシック" w:hint="eastAsia"/>
          <w:b w:val="0"/>
          <w:color w:val="FF0000"/>
        </w:rPr>
        <w:t>B.Ⅺ</w:t>
      </w:r>
      <w:r>
        <w:rPr>
          <w:rFonts w:ascii="ＭＳ Ｐゴシック" w:eastAsia="ＭＳ Ｐゴシック" w:hAnsi="ＭＳ Ｐゴシック" w:hint="eastAsia"/>
          <w:b w:val="0"/>
        </w:rPr>
        <w:t xml:space="preserve">- </w:t>
      </w:r>
      <w:r>
        <w:rPr>
          <w:rFonts w:ascii="ＭＳ Ｐゴシック" w:eastAsia="ＭＳ Ｐゴシック" w:hAnsi="ＭＳ Ｐゴシック" w:hint="eastAsia"/>
          <w:b w:val="0"/>
        </w:rPr>
        <w:fldChar w:fldCharType="begin"/>
      </w:r>
      <w:r>
        <w:rPr>
          <w:rFonts w:ascii="ＭＳ Ｐゴシック" w:eastAsia="ＭＳ Ｐゴシック" w:hAnsi="ＭＳ Ｐゴシック" w:hint="eastAsia"/>
          <w:b w:val="0"/>
        </w:rPr>
        <w:instrText xml:space="preserve"> SEQ 表B.ⅩⅡ- \* ARABIC </w:instrText>
      </w:r>
      <w:r>
        <w:rPr>
          <w:rFonts w:ascii="ＭＳ Ｐゴシック" w:eastAsia="ＭＳ Ｐゴシック" w:hAnsi="ＭＳ Ｐゴシック" w:hint="eastAsia"/>
          <w:b w:val="0"/>
        </w:rPr>
        <w:fldChar w:fldCharType="separate"/>
      </w:r>
      <w:r>
        <w:rPr>
          <w:rFonts w:ascii="ＭＳ Ｐゴシック" w:eastAsia="ＭＳ Ｐゴシック" w:hAnsi="ＭＳ Ｐゴシック"/>
          <w:b w:val="0"/>
        </w:rPr>
        <w:t>1</w:t>
      </w:r>
      <w:r>
        <w:rPr>
          <w:rFonts w:ascii="ＭＳ Ｐゴシック" w:eastAsia="ＭＳ Ｐゴシック" w:hAnsi="ＭＳ Ｐゴシック" w:hint="eastAsia"/>
          <w:b w:val="0"/>
        </w:rPr>
        <w:fldChar w:fldCharType="end"/>
      </w:r>
      <w:r>
        <w:rPr>
          <w:rFonts w:ascii="ＭＳ Ｐゴシック" w:eastAsia="ＭＳ Ｐゴシック" w:hAnsi="ＭＳ Ｐゴシック" w:hint="eastAsia"/>
          <w:b w:val="0"/>
        </w:rPr>
        <w:t xml:space="preserve">　 帳票年月日</w:t>
      </w:r>
    </w:p>
    <w:tbl>
      <w:tblPr>
        <w:tblW w:w="8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59"/>
        <w:gridCol w:w="5760"/>
      </w:tblGrid>
      <w:tr w:rsidR="00CD2AEE" w14:paraId="1DE8226D" w14:textId="77777777">
        <w:trPr>
          <w:jc w:val="center"/>
        </w:trPr>
        <w:tc>
          <w:tcPr>
            <w:tcW w:w="2259" w:type="dxa"/>
            <w:tcBorders>
              <w:top w:val="single" w:sz="12" w:space="0" w:color="auto"/>
              <w:left w:val="single" w:sz="12" w:space="0" w:color="auto"/>
              <w:bottom w:val="single" w:sz="12" w:space="0" w:color="auto"/>
              <w:right w:val="single" w:sz="4" w:space="0" w:color="auto"/>
            </w:tcBorders>
            <w:shd w:val="clear" w:color="auto" w:fill="FFFFFF"/>
          </w:tcPr>
          <w:p w14:paraId="7201D942" w14:textId="77777777" w:rsidR="00CD2AEE" w:rsidRDefault="0035775E">
            <w:pPr>
              <w:snapToGrid w:val="0"/>
              <w:jc w:val="center"/>
              <w:rPr>
                <w:sz w:val="20"/>
              </w:rPr>
            </w:pPr>
            <w:r>
              <w:rPr>
                <w:rFonts w:hint="eastAsia"/>
                <w:sz w:val="20"/>
              </w:rPr>
              <w:t>メッセージの種類</w:t>
            </w:r>
          </w:p>
        </w:tc>
        <w:tc>
          <w:tcPr>
            <w:tcW w:w="5760" w:type="dxa"/>
            <w:tcBorders>
              <w:top w:val="single" w:sz="12" w:space="0" w:color="auto"/>
              <w:left w:val="single" w:sz="4" w:space="0" w:color="auto"/>
              <w:bottom w:val="single" w:sz="12" w:space="0" w:color="auto"/>
              <w:right w:val="single" w:sz="12" w:space="0" w:color="auto"/>
            </w:tcBorders>
            <w:shd w:val="clear" w:color="auto" w:fill="FFFFFF"/>
          </w:tcPr>
          <w:p w14:paraId="4BF8ABEB" w14:textId="77777777" w:rsidR="00CD2AEE" w:rsidRDefault="0035775E">
            <w:pPr>
              <w:snapToGrid w:val="0"/>
              <w:jc w:val="center"/>
              <w:rPr>
                <w:sz w:val="20"/>
              </w:rPr>
            </w:pPr>
            <w:r>
              <w:rPr>
                <w:sz w:val="20"/>
              </w:rPr>
              <w:t>[1008]</w:t>
            </w:r>
            <w:r>
              <w:rPr>
                <w:rFonts w:hint="eastAsia"/>
                <w:sz w:val="20"/>
              </w:rPr>
              <w:t>帳票年月日</w:t>
            </w:r>
          </w:p>
        </w:tc>
      </w:tr>
      <w:tr w:rsidR="00CD2AEE" w14:paraId="3708B76C" w14:textId="77777777">
        <w:trPr>
          <w:jc w:val="center"/>
        </w:trPr>
        <w:tc>
          <w:tcPr>
            <w:tcW w:w="2259" w:type="dxa"/>
            <w:tcBorders>
              <w:top w:val="single" w:sz="12" w:space="0" w:color="auto"/>
              <w:left w:val="single" w:sz="4" w:space="0" w:color="auto"/>
              <w:bottom w:val="single" w:sz="4" w:space="0" w:color="auto"/>
              <w:right w:val="single" w:sz="4" w:space="0" w:color="auto"/>
            </w:tcBorders>
          </w:tcPr>
          <w:p w14:paraId="6D7D7115" w14:textId="77777777" w:rsidR="00CD2AEE" w:rsidRDefault="0035775E">
            <w:pPr>
              <w:snapToGrid w:val="0"/>
              <w:jc w:val="center"/>
              <w:rPr>
                <w:sz w:val="20"/>
              </w:rPr>
            </w:pPr>
            <w:r>
              <w:rPr>
                <w:rFonts w:hint="eastAsia"/>
                <w:sz w:val="20"/>
              </w:rPr>
              <w:t>建築見積依頼</w:t>
            </w:r>
          </w:p>
        </w:tc>
        <w:tc>
          <w:tcPr>
            <w:tcW w:w="5760" w:type="dxa"/>
            <w:tcBorders>
              <w:top w:val="single" w:sz="12" w:space="0" w:color="auto"/>
              <w:left w:val="single" w:sz="4" w:space="0" w:color="auto"/>
              <w:bottom w:val="single" w:sz="4" w:space="0" w:color="auto"/>
              <w:right w:val="single" w:sz="4" w:space="0" w:color="auto"/>
            </w:tcBorders>
          </w:tcPr>
          <w:p w14:paraId="00682965" w14:textId="77777777" w:rsidR="00CD2AEE" w:rsidRDefault="0035775E">
            <w:pPr>
              <w:snapToGrid w:val="0"/>
              <w:rPr>
                <w:sz w:val="20"/>
              </w:rPr>
            </w:pPr>
            <w:r>
              <w:rPr>
                <w:rFonts w:hint="eastAsia"/>
                <w:sz w:val="20"/>
              </w:rPr>
              <w:t>発注者が見積依頼をする年月日。</w:t>
            </w:r>
          </w:p>
        </w:tc>
      </w:tr>
      <w:tr w:rsidR="00CD2AEE" w14:paraId="6143B878" w14:textId="77777777">
        <w:trPr>
          <w:jc w:val="center"/>
        </w:trPr>
        <w:tc>
          <w:tcPr>
            <w:tcW w:w="2259" w:type="dxa"/>
            <w:tcBorders>
              <w:top w:val="single" w:sz="4" w:space="0" w:color="auto"/>
              <w:left w:val="single" w:sz="4" w:space="0" w:color="auto"/>
              <w:bottom w:val="single" w:sz="4" w:space="0" w:color="auto"/>
              <w:right w:val="single" w:sz="4" w:space="0" w:color="auto"/>
            </w:tcBorders>
          </w:tcPr>
          <w:p w14:paraId="647178C2" w14:textId="77777777" w:rsidR="00CD2AEE" w:rsidRDefault="0035775E">
            <w:pPr>
              <w:snapToGrid w:val="0"/>
              <w:jc w:val="center"/>
              <w:rPr>
                <w:sz w:val="20"/>
              </w:rPr>
            </w:pPr>
            <w:r>
              <w:rPr>
                <w:rFonts w:hint="eastAsia"/>
                <w:sz w:val="20"/>
              </w:rPr>
              <w:t>建築見積回答</w:t>
            </w:r>
          </w:p>
        </w:tc>
        <w:tc>
          <w:tcPr>
            <w:tcW w:w="5760" w:type="dxa"/>
            <w:tcBorders>
              <w:top w:val="single" w:sz="4" w:space="0" w:color="auto"/>
              <w:left w:val="single" w:sz="4" w:space="0" w:color="auto"/>
              <w:bottom w:val="single" w:sz="4" w:space="0" w:color="auto"/>
              <w:right w:val="single" w:sz="4" w:space="0" w:color="auto"/>
            </w:tcBorders>
          </w:tcPr>
          <w:p w14:paraId="7032A07C" w14:textId="77777777" w:rsidR="00CD2AEE" w:rsidRDefault="0035775E">
            <w:pPr>
              <w:snapToGrid w:val="0"/>
              <w:rPr>
                <w:sz w:val="20"/>
              </w:rPr>
            </w:pPr>
            <w:r>
              <w:rPr>
                <w:rFonts w:hint="eastAsia"/>
                <w:sz w:val="20"/>
              </w:rPr>
              <w:t>受注者が見積を回答する年月日。</w:t>
            </w:r>
          </w:p>
        </w:tc>
      </w:tr>
      <w:tr w:rsidR="00CD2AEE" w14:paraId="7038127F" w14:textId="77777777">
        <w:trPr>
          <w:jc w:val="center"/>
        </w:trPr>
        <w:tc>
          <w:tcPr>
            <w:tcW w:w="2259" w:type="dxa"/>
            <w:tcBorders>
              <w:top w:val="single" w:sz="4" w:space="0" w:color="auto"/>
              <w:left w:val="single" w:sz="4" w:space="0" w:color="auto"/>
              <w:bottom w:val="single" w:sz="4" w:space="0" w:color="auto"/>
              <w:right w:val="single" w:sz="4" w:space="0" w:color="auto"/>
            </w:tcBorders>
          </w:tcPr>
          <w:p w14:paraId="7E08C482" w14:textId="77777777" w:rsidR="00CD2AEE" w:rsidRDefault="0035775E">
            <w:pPr>
              <w:snapToGrid w:val="0"/>
              <w:jc w:val="center"/>
              <w:rPr>
                <w:sz w:val="20"/>
              </w:rPr>
            </w:pPr>
            <w:r>
              <w:rPr>
                <w:rFonts w:hint="eastAsia"/>
                <w:sz w:val="20"/>
              </w:rPr>
              <w:t>建築積算</w:t>
            </w:r>
          </w:p>
        </w:tc>
        <w:tc>
          <w:tcPr>
            <w:tcW w:w="5760" w:type="dxa"/>
            <w:tcBorders>
              <w:top w:val="single" w:sz="4" w:space="0" w:color="auto"/>
              <w:left w:val="single" w:sz="4" w:space="0" w:color="auto"/>
              <w:bottom w:val="single" w:sz="4" w:space="0" w:color="auto"/>
              <w:right w:val="single" w:sz="4" w:space="0" w:color="auto"/>
            </w:tcBorders>
          </w:tcPr>
          <w:p w14:paraId="3167A52A" w14:textId="77777777" w:rsidR="00CD2AEE" w:rsidRDefault="0035775E">
            <w:pPr>
              <w:snapToGrid w:val="0"/>
              <w:rPr>
                <w:sz w:val="20"/>
              </w:rPr>
            </w:pPr>
            <w:r>
              <w:rPr>
                <w:rFonts w:hint="eastAsia"/>
                <w:sz w:val="20"/>
              </w:rPr>
              <w:t>受注者が見積を回答する年月日。</w:t>
            </w:r>
          </w:p>
        </w:tc>
      </w:tr>
    </w:tbl>
    <w:p w14:paraId="214DF176" w14:textId="77777777" w:rsidR="00CD2AEE" w:rsidRDefault="00CD2AEE">
      <w:pPr>
        <w:autoSpaceDE w:val="0"/>
        <w:autoSpaceDN w:val="0"/>
        <w:adjustRightInd w:val="0"/>
        <w:snapToGrid w:val="0"/>
        <w:jc w:val="left"/>
        <w:rPr>
          <w:rFonts w:asciiTheme="minorHAnsi" w:eastAsiaTheme="minorEastAsia" w:hAnsiTheme="minorHAnsi"/>
          <w:color w:val="000000"/>
        </w:rPr>
      </w:pPr>
    </w:p>
    <w:p w14:paraId="4635116F" w14:textId="77777777" w:rsidR="00CD2AEE" w:rsidRDefault="0035775E">
      <w:pPr>
        <w:pStyle w:val="afa"/>
        <w:numPr>
          <w:ilvl w:val="0"/>
          <w:numId w:val="2"/>
        </w:numPr>
        <w:snapToGrid w:val="0"/>
        <w:ind w:leftChars="0"/>
        <w:rPr>
          <w:rFonts w:asciiTheme="minorHAnsi" w:eastAsiaTheme="minorEastAsia" w:hAnsiTheme="minorHAnsi"/>
        </w:rPr>
      </w:pPr>
      <w:r>
        <w:rPr>
          <w:rFonts w:asciiTheme="minorHAnsi" w:eastAsiaTheme="minorEastAsia" w:hAnsiTheme="minorHAnsi" w:hint="eastAsia"/>
        </w:rPr>
        <w:t>適格請求書等保存方式</w:t>
      </w:r>
      <w:r>
        <w:rPr>
          <w:rFonts w:asciiTheme="minorHAnsi" w:eastAsiaTheme="minorEastAsia" w:hAnsiTheme="minorHAnsi" w:hint="eastAsia"/>
        </w:rPr>
        <w:t>(</w:t>
      </w:r>
      <w:r>
        <w:rPr>
          <w:rFonts w:asciiTheme="minorHAnsi" w:eastAsiaTheme="minorEastAsia" w:hAnsiTheme="minorHAnsi" w:hint="eastAsia"/>
        </w:rPr>
        <w:t>いわゆるインボイス制度</w:t>
      </w:r>
      <w:r>
        <w:rPr>
          <w:rFonts w:asciiTheme="minorHAnsi" w:eastAsiaTheme="minorEastAsia" w:hAnsiTheme="minorHAnsi" w:hint="eastAsia"/>
        </w:rPr>
        <w:t>)</w:t>
      </w:r>
      <w:r>
        <w:rPr>
          <w:rFonts w:asciiTheme="minorHAnsi" w:eastAsiaTheme="minorEastAsia" w:hAnsiTheme="minorHAnsi" w:hint="eastAsia"/>
        </w:rPr>
        <w:t>への対応</w:t>
      </w:r>
      <w:r>
        <w:rPr>
          <w:rFonts w:asciiTheme="minorHAnsi" w:eastAsiaTheme="minorEastAsia" w:hAnsiTheme="minorHAnsi"/>
        </w:rPr>
        <w:t>の改訂</w:t>
      </w:r>
    </w:p>
    <w:p w14:paraId="7CEAB9CB" w14:textId="77777777" w:rsidR="00CD2AEE" w:rsidRDefault="0035775E">
      <w:pPr>
        <w:pStyle w:val="afa"/>
        <w:numPr>
          <w:ilvl w:val="0"/>
          <w:numId w:val="5"/>
        </w:numPr>
        <w:snapToGrid w:val="0"/>
        <w:ind w:leftChars="0"/>
        <w:rPr>
          <w:rFonts w:asciiTheme="minorEastAsia" w:eastAsiaTheme="minorEastAsia" w:hAnsiTheme="minorEastAsia"/>
        </w:rPr>
      </w:pPr>
      <w:r>
        <w:rPr>
          <w:rFonts w:asciiTheme="minorHAnsi" w:eastAsiaTheme="minorEastAsia" w:hAnsiTheme="minorHAnsi"/>
        </w:rPr>
        <w:t>｢</w:t>
      </w:r>
      <w:r>
        <w:rPr>
          <w:rFonts w:asciiTheme="minorHAnsi" w:eastAsiaTheme="minorEastAsia" w:hAnsiTheme="minorHAnsi" w:hint="eastAsia"/>
          <w:sz w:val="22"/>
          <w:szCs w:val="22"/>
        </w:rPr>
        <w:t>B.</w:t>
      </w:r>
      <w:r>
        <w:rPr>
          <w:rFonts w:asciiTheme="minorHAnsi" w:eastAsiaTheme="minorEastAsia" w:hAnsiTheme="minorHAnsi" w:hint="eastAsia"/>
          <w:sz w:val="22"/>
          <w:szCs w:val="22"/>
        </w:rPr>
        <w:t>Ⅶ</w:t>
      </w:r>
      <w:r>
        <w:rPr>
          <w:rFonts w:asciiTheme="minorHAnsi" w:eastAsiaTheme="minorEastAsia" w:hAnsiTheme="minorHAnsi" w:hint="eastAsia"/>
          <w:sz w:val="22"/>
          <w:szCs w:val="22"/>
        </w:rPr>
        <w:t>.</w:t>
      </w:r>
      <w:r>
        <w:rPr>
          <w:rFonts w:asciiTheme="minorHAnsi" w:eastAsiaTheme="minorEastAsia" w:hAnsiTheme="minorHAnsi" w:hint="eastAsia"/>
          <w:sz w:val="22"/>
          <w:szCs w:val="22"/>
        </w:rPr>
        <w:t>出来高・請求・立替金・契約打切</w:t>
      </w:r>
      <w:r>
        <w:rPr>
          <w:rFonts w:asciiTheme="minorEastAsia" w:eastAsiaTheme="minorEastAsia" w:hAnsiTheme="minorEastAsia"/>
        </w:rPr>
        <w:t>｣</w:t>
      </w:r>
    </w:p>
    <w:p w14:paraId="53E6A538" w14:textId="77777777" w:rsidR="00CD2AEE" w:rsidRDefault="0035775E">
      <w:pPr>
        <w:pStyle w:val="afa"/>
        <w:numPr>
          <w:ilvl w:val="0"/>
          <w:numId w:val="5"/>
        </w:numPr>
        <w:snapToGrid w:val="0"/>
        <w:ind w:leftChars="0"/>
        <w:rPr>
          <w:rFonts w:asciiTheme="minorEastAsia" w:eastAsiaTheme="minorEastAsia" w:hAnsiTheme="minorEastAsia"/>
        </w:rPr>
      </w:pPr>
      <w:r>
        <w:rPr>
          <w:rFonts w:asciiTheme="minorHAnsi" w:eastAsiaTheme="minorEastAsia" w:hAnsiTheme="minorHAnsi"/>
        </w:rPr>
        <w:t>｢</w:t>
      </w:r>
      <w:r>
        <w:rPr>
          <w:rFonts w:asciiTheme="minorHAnsi" w:eastAsiaTheme="minorEastAsia" w:hAnsiTheme="minorHAnsi"/>
          <w:sz w:val="22"/>
          <w:szCs w:val="22"/>
        </w:rPr>
        <w:t>B.</w:t>
      </w:r>
      <w:r>
        <w:rPr>
          <w:rFonts w:asciiTheme="minorHAnsi" w:eastAsiaTheme="minorEastAsia" w:hAnsiTheme="minorHAnsi" w:cs="ＭＳ 明朝"/>
          <w:sz w:val="22"/>
          <w:szCs w:val="22"/>
        </w:rPr>
        <w:t xml:space="preserve"> </w:t>
      </w:r>
      <w:r>
        <w:rPr>
          <w:rFonts w:ascii="ＭＳ 明朝" w:hAnsi="ＭＳ 明朝" w:cs="ＭＳ 明朝" w:hint="eastAsia"/>
          <w:sz w:val="22"/>
          <w:szCs w:val="22"/>
        </w:rPr>
        <w:t>Ⅸ</w:t>
      </w:r>
      <w:r>
        <w:rPr>
          <w:rFonts w:asciiTheme="minorHAnsi" w:eastAsiaTheme="minorEastAsia" w:hAnsiTheme="minorHAnsi"/>
          <w:sz w:val="22"/>
          <w:szCs w:val="22"/>
        </w:rPr>
        <w:t>.</w:t>
      </w:r>
      <w:r>
        <w:rPr>
          <w:rFonts w:asciiTheme="minorHAnsi" w:eastAsiaTheme="minorEastAsia" w:hAnsiTheme="minorHAnsi"/>
          <w:sz w:val="22"/>
          <w:szCs w:val="22"/>
        </w:rPr>
        <w:t>工事請負</w:t>
      </w:r>
      <w:r>
        <w:rPr>
          <w:rFonts w:asciiTheme="minorEastAsia" w:eastAsiaTheme="minorEastAsia" w:hAnsiTheme="minorEastAsia"/>
          <w:sz w:val="22"/>
          <w:szCs w:val="22"/>
        </w:rPr>
        <w:t>契約外取引</w:t>
      </w:r>
      <w:r>
        <w:rPr>
          <w:rFonts w:asciiTheme="minorEastAsia" w:eastAsiaTheme="minorEastAsia" w:hAnsiTheme="minorEastAsia"/>
        </w:rPr>
        <w:t>｣</w:t>
      </w:r>
    </w:p>
    <w:p w14:paraId="525D3494" w14:textId="77777777" w:rsidR="00CD2AEE" w:rsidRDefault="00CD2AEE">
      <w:pPr>
        <w:snapToGrid w:val="0"/>
        <w:rPr>
          <w:rFonts w:asciiTheme="minorEastAsia" w:eastAsiaTheme="minorEastAsia" w:hAnsiTheme="minorEastAsia"/>
        </w:rPr>
      </w:pPr>
    </w:p>
    <w:p w14:paraId="5CB6E66F" w14:textId="77777777" w:rsidR="00CD2AEE" w:rsidRDefault="0035775E">
      <w:pPr>
        <w:snapToGrid w:val="0"/>
        <w:rPr>
          <w:rFonts w:asciiTheme="minorEastAsia" w:eastAsiaTheme="minorEastAsia" w:hAnsiTheme="minorEastAsia"/>
        </w:rPr>
      </w:pPr>
      <w:r>
        <w:rPr>
          <w:rFonts w:asciiTheme="minorEastAsia" w:eastAsiaTheme="minorEastAsia" w:hAnsiTheme="minorEastAsia" w:hint="eastAsia"/>
        </w:rPr>
        <w:t>1)､2)ともに以下を適用する｡</w:t>
      </w:r>
    </w:p>
    <w:p w14:paraId="6FB313E7" w14:textId="77777777" w:rsidR="00CD2AEE" w:rsidRDefault="0035775E">
      <w:pPr>
        <w:widowControl/>
        <w:snapToGrid w:val="0"/>
        <w:jc w:val="left"/>
        <w:rPr>
          <w:rFonts w:asciiTheme="minorHAnsi" w:eastAsiaTheme="minorEastAsia" w:hAnsiTheme="minorHAnsi"/>
          <w:color w:val="000000"/>
          <w:bdr w:val="single" w:sz="4" w:space="0" w:color="auto"/>
          <w:shd w:val="clear" w:color="auto" w:fill="DAEEF3" w:themeFill="accent5" w:themeFillTint="33"/>
        </w:rPr>
      </w:pPr>
      <w:r>
        <w:rPr>
          <w:rFonts w:asciiTheme="minorHAnsi" w:eastAsiaTheme="minorEastAsia" w:hAnsiTheme="minorHAnsi"/>
          <w:color w:val="000000"/>
          <w:bdr w:val="single" w:sz="4" w:space="0" w:color="auto"/>
          <w:shd w:val="clear" w:color="auto" w:fill="DAEEF3" w:themeFill="accent5" w:themeFillTint="33"/>
        </w:rPr>
        <w:t>変更前</w:t>
      </w:r>
    </w:p>
    <w:p w14:paraId="440F6E1E" w14:textId="77777777" w:rsidR="00CD2AEE" w:rsidRPr="003A4099" w:rsidRDefault="0035775E">
      <w:pPr>
        <w:snapToGrid w:val="0"/>
        <w:ind w:left="199" w:hanging="199"/>
        <w:rPr>
          <w:rFonts w:asciiTheme="minorHAnsi" w:eastAsiaTheme="minorEastAsia" w:hAnsiTheme="minorHAnsi"/>
        </w:rPr>
      </w:pPr>
      <w:r w:rsidRPr="003A4099">
        <w:rPr>
          <w:rFonts w:asciiTheme="minorHAnsi" w:eastAsiaTheme="minorEastAsia" w:hAnsiTheme="minorHAnsi" w:hint="eastAsia"/>
        </w:rPr>
        <w:t>----------</w:t>
      </w:r>
      <w:r w:rsidRPr="003A4099">
        <w:rPr>
          <w:rFonts w:asciiTheme="minorHAnsi" w:eastAsiaTheme="minorEastAsia" w:hAnsiTheme="minorHAnsi" w:hint="eastAsia"/>
        </w:rPr>
        <w:t>開始</w:t>
      </w:r>
      <w:r w:rsidRPr="003A4099">
        <w:rPr>
          <w:rFonts w:asciiTheme="minorHAnsi" w:eastAsiaTheme="minorEastAsia" w:hAnsiTheme="minorHAnsi" w:hint="eastAsia"/>
        </w:rPr>
        <w:t>----------</w:t>
      </w:r>
    </w:p>
    <w:p w14:paraId="1F004FA4" w14:textId="77777777" w:rsidR="00CD2AEE" w:rsidRPr="003A4099" w:rsidRDefault="0035775E">
      <w:pPr>
        <w:snapToGrid w:val="0"/>
      </w:pPr>
      <w:r w:rsidRPr="003A4099">
        <w:rPr>
          <w:rFonts w:hint="eastAsia"/>
          <w:szCs w:val="21"/>
          <w:rPrChange w:id="192" w:author="作成者" w:date="2021-10-08T15:58:00Z">
            <w:rPr>
              <w:rFonts w:hint="eastAsia"/>
              <w:color w:val="FF0000"/>
              <w:sz w:val="22"/>
              <w:szCs w:val="22"/>
            </w:rPr>
          </w:rPrChange>
        </w:rPr>
        <w:t>適格請求書に必要な記載事項</w:t>
      </w:r>
      <w:r w:rsidRPr="003A4099">
        <w:rPr>
          <w:rFonts w:hint="eastAsia"/>
        </w:rPr>
        <w:t>は、以下のとおり｡</w:t>
      </w:r>
    </w:p>
    <w:p w14:paraId="69FBF8C7" w14:textId="77777777" w:rsidR="00CD2AEE" w:rsidRPr="003A4099" w:rsidRDefault="0035775E">
      <w:pPr>
        <w:pStyle w:val="afa"/>
        <w:numPr>
          <w:ilvl w:val="2"/>
          <w:numId w:val="6"/>
        </w:numPr>
        <w:snapToGrid w:val="0"/>
        <w:ind w:leftChars="0"/>
      </w:pPr>
      <w:r w:rsidRPr="003A4099">
        <w:rPr>
          <w:rFonts w:hint="eastAsia"/>
        </w:rPr>
        <w:t>適格請求書発行事業者の氏名または名称および登録番号</w:t>
      </w:r>
    </w:p>
    <w:p w14:paraId="0283DEF6" w14:textId="77777777" w:rsidR="00CD2AEE" w:rsidRPr="003A4099" w:rsidRDefault="0035775E">
      <w:pPr>
        <w:pStyle w:val="afa"/>
        <w:numPr>
          <w:ilvl w:val="2"/>
          <w:numId w:val="6"/>
        </w:numPr>
        <w:snapToGrid w:val="0"/>
        <w:ind w:leftChars="0"/>
      </w:pPr>
      <w:r w:rsidRPr="003A4099">
        <w:rPr>
          <w:rFonts w:hint="eastAsia"/>
        </w:rPr>
        <w:t>取引年月日</w:t>
      </w:r>
    </w:p>
    <w:p w14:paraId="180D2FBA" w14:textId="77777777" w:rsidR="00CD2AEE" w:rsidRPr="003A4099" w:rsidRDefault="0035775E">
      <w:pPr>
        <w:pStyle w:val="afa"/>
        <w:numPr>
          <w:ilvl w:val="0"/>
          <w:numId w:val="6"/>
        </w:numPr>
        <w:snapToGrid w:val="0"/>
        <w:ind w:leftChars="0" w:left="1276"/>
      </w:pPr>
      <w:r w:rsidRPr="003A4099">
        <w:rPr>
          <w:rFonts w:hint="eastAsia"/>
        </w:rPr>
        <w:t>取引内容</w:t>
      </w:r>
      <w:commentRangeStart w:id="193"/>
      <w:ins w:id="194" w:author="CTI" w:date="2021-10-28T19:00:00Z">
        <w:r w:rsidRPr="003A4099">
          <w:rPr>
            <w:rFonts w:hint="eastAsia"/>
          </w:rPr>
          <w:t>（軽減税率の対象品目がある場合、その旨）</w:t>
        </w:r>
        <w:commentRangeEnd w:id="193"/>
        <w:r w:rsidRPr="003A4099">
          <w:rPr>
            <w:rStyle w:val="af8"/>
            <w:rFonts w:eastAsia="ＭＳ Ｐ明朝"/>
          </w:rPr>
          <w:commentReference w:id="193"/>
        </w:r>
      </w:ins>
      <w:del w:id="195" w:author="CTI" w:date="2021-10-28T19:00:00Z">
        <w:r w:rsidRPr="003A4099">
          <w:rPr>
            <w:rFonts w:hint="eastAsia"/>
          </w:rPr>
          <w:delText>（軽減税率の対象品目である旨）</w:delText>
        </w:r>
      </w:del>
    </w:p>
    <w:p w14:paraId="3F70C2DA" w14:textId="77777777" w:rsidR="00CD2AEE" w:rsidRPr="003A4099" w:rsidRDefault="0035775E">
      <w:pPr>
        <w:pStyle w:val="afa"/>
        <w:numPr>
          <w:ilvl w:val="0"/>
          <w:numId w:val="6"/>
        </w:numPr>
        <w:snapToGrid w:val="0"/>
        <w:ind w:leftChars="0" w:left="1276"/>
      </w:pPr>
      <w:r w:rsidRPr="003A4099">
        <w:rPr>
          <w:rFonts w:hint="eastAsia"/>
        </w:rPr>
        <w:t>税率ごとに区分して合計した対価の額（税抜きまたは税込み）および適用税率</w:t>
      </w:r>
    </w:p>
    <w:p w14:paraId="63F00D6B" w14:textId="77777777" w:rsidR="00CD2AEE" w:rsidRPr="003A4099" w:rsidRDefault="0035775E">
      <w:pPr>
        <w:pStyle w:val="afa"/>
        <w:numPr>
          <w:ilvl w:val="0"/>
          <w:numId w:val="6"/>
        </w:numPr>
        <w:snapToGrid w:val="0"/>
        <w:ind w:leftChars="0" w:left="1276"/>
      </w:pPr>
      <w:r w:rsidRPr="003A4099">
        <w:rPr>
          <w:rFonts w:hint="eastAsia"/>
        </w:rPr>
        <w:t>税率ごとの消費税額等（端数処理は一請求書当たり、税率ごとに１回ずつ）</w:t>
      </w:r>
    </w:p>
    <w:p w14:paraId="0B3FB51D" w14:textId="77777777" w:rsidR="00CD2AEE" w:rsidRPr="003A4099" w:rsidRDefault="0035775E">
      <w:pPr>
        <w:pStyle w:val="afa"/>
        <w:numPr>
          <w:ilvl w:val="0"/>
          <w:numId w:val="6"/>
        </w:numPr>
        <w:snapToGrid w:val="0"/>
        <w:ind w:leftChars="0" w:left="1276"/>
      </w:pPr>
      <w:r w:rsidRPr="003A4099">
        <w:rPr>
          <w:rFonts w:hint="eastAsia"/>
        </w:rPr>
        <w:t>書類の交付を受ける事業者の氏名又は名称</w:t>
      </w:r>
    </w:p>
    <w:p w14:paraId="2613DAF3" w14:textId="77777777" w:rsidR="00CD2AEE" w:rsidRPr="003A4099" w:rsidRDefault="0035775E">
      <w:pPr>
        <w:pStyle w:val="afa"/>
        <w:numPr>
          <w:ilvl w:val="0"/>
          <w:numId w:val="7"/>
        </w:numPr>
        <w:snapToGrid w:val="0"/>
        <w:ind w:leftChars="0" w:left="993" w:hanging="136"/>
      </w:pPr>
      <w:r w:rsidRPr="003A4099">
        <w:rPr>
          <w:rFonts w:hint="eastAsia"/>
        </w:rPr>
        <w:t>｢税率ごとに区分｣とは､消費税</w:t>
      </w:r>
      <w:r w:rsidRPr="003A4099">
        <w:t>10</w:t>
      </w:r>
      <w:r w:rsidRPr="003A4099">
        <w:rPr>
          <w:rFonts w:hint="eastAsia"/>
        </w:rPr>
        <w:t>％、軽減税率</w:t>
      </w:r>
      <w:r w:rsidRPr="003A4099">
        <w:t>8</w:t>
      </w:r>
      <w:r w:rsidRPr="003A4099">
        <w:rPr>
          <w:rFonts w:hint="eastAsia"/>
        </w:rPr>
        <w:t>％および経過措置による各旧税率の分類を指す。</w:t>
      </w:r>
      <w:r w:rsidRPr="003A4099">
        <w:rPr>
          <w:rFonts w:eastAsia="ＭＳ Ｐ明朝"/>
        </w:rPr>
        <w:commentReference w:id="196"/>
      </w:r>
    </w:p>
    <w:p w14:paraId="7D21AAE4" w14:textId="77777777" w:rsidR="00CD2AEE" w:rsidRPr="003A4099" w:rsidRDefault="0035775E">
      <w:pPr>
        <w:snapToGrid w:val="0"/>
        <w:rPr>
          <w:rFonts w:asciiTheme="minorHAnsi" w:eastAsiaTheme="minorEastAsia" w:hAnsiTheme="minorHAnsi"/>
        </w:rPr>
      </w:pPr>
      <w:r w:rsidRPr="003A4099">
        <w:rPr>
          <w:rFonts w:asciiTheme="minorHAnsi" w:eastAsiaTheme="minorEastAsia" w:hAnsiTheme="minorHAnsi" w:hint="eastAsia"/>
        </w:rPr>
        <w:t>----------</w:t>
      </w:r>
      <w:r w:rsidRPr="003A4099">
        <w:rPr>
          <w:rFonts w:asciiTheme="minorHAnsi" w:eastAsiaTheme="minorEastAsia" w:hAnsiTheme="minorHAnsi" w:hint="eastAsia"/>
        </w:rPr>
        <w:t>終了</w:t>
      </w:r>
      <w:r w:rsidRPr="003A4099">
        <w:rPr>
          <w:rFonts w:asciiTheme="minorHAnsi" w:eastAsiaTheme="minorEastAsia" w:hAnsiTheme="minorHAnsi" w:hint="eastAsia"/>
        </w:rPr>
        <w:t>----------</w:t>
      </w:r>
    </w:p>
    <w:p w14:paraId="0FA5DA60" w14:textId="77777777" w:rsidR="00CD2AEE" w:rsidRDefault="00CD2AEE">
      <w:pPr>
        <w:snapToGrid w:val="0"/>
        <w:rPr>
          <w:rFonts w:asciiTheme="minorHAnsi" w:eastAsiaTheme="minorEastAsia" w:hAnsiTheme="minorHAnsi"/>
        </w:rPr>
      </w:pPr>
    </w:p>
    <w:p w14:paraId="68B75DEE" w14:textId="77777777" w:rsidR="00CD2AEE" w:rsidRDefault="0035775E">
      <w:pPr>
        <w:snapToGrid w:val="0"/>
        <w:rPr>
          <w:rFonts w:asciiTheme="minorHAnsi" w:eastAsiaTheme="minorEastAsia" w:hAnsiTheme="minorHAnsi"/>
          <w:color w:val="000000" w:themeColor="text1"/>
          <w:bdr w:val="single" w:sz="4" w:space="0" w:color="auto"/>
          <w:shd w:val="clear" w:color="auto" w:fill="F2DBDB" w:themeFill="accent2" w:themeFillTint="33"/>
        </w:rPr>
      </w:pPr>
      <w:r>
        <w:rPr>
          <w:rFonts w:asciiTheme="minorHAnsi" w:eastAsiaTheme="minorEastAsia" w:hAnsiTheme="minorHAnsi" w:hint="eastAsia"/>
          <w:color w:val="000000" w:themeColor="text1"/>
          <w:bdr w:val="single" w:sz="4" w:space="0" w:color="auto"/>
          <w:shd w:val="clear" w:color="auto" w:fill="F2DBDB" w:themeFill="accent2" w:themeFillTint="33"/>
        </w:rPr>
        <w:t>変更後</w:t>
      </w:r>
    </w:p>
    <w:p w14:paraId="5D9B511F" w14:textId="77777777" w:rsidR="00CD2AEE" w:rsidRDefault="0035775E">
      <w:pPr>
        <w:snapToGrid w:val="0"/>
        <w:rPr>
          <w:rFonts w:asciiTheme="minorHAnsi" w:eastAsiaTheme="minorEastAsia" w:hAnsiTheme="minorHAnsi"/>
          <w:color w:val="000000" w:themeColor="text1"/>
        </w:rPr>
      </w:pPr>
      <w:r>
        <w:rPr>
          <w:rFonts w:asciiTheme="minorHAnsi" w:eastAsiaTheme="minorEastAsia" w:hAnsiTheme="minorHAnsi" w:hint="eastAsia"/>
          <w:color w:val="000000" w:themeColor="text1"/>
        </w:rPr>
        <w:t>----------</w:t>
      </w:r>
      <w:r>
        <w:rPr>
          <w:rFonts w:asciiTheme="minorHAnsi" w:eastAsiaTheme="minorEastAsia" w:hAnsiTheme="minorHAnsi" w:hint="eastAsia"/>
          <w:color w:val="000000" w:themeColor="text1"/>
        </w:rPr>
        <w:t>開始</w:t>
      </w:r>
      <w:r>
        <w:rPr>
          <w:rFonts w:asciiTheme="minorHAnsi" w:eastAsiaTheme="minorEastAsia" w:hAnsiTheme="minorHAnsi" w:hint="eastAsia"/>
          <w:color w:val="000000" w:themeColor="text1"/>
        </w:rPr>
        <w:t>----------</w:t>
      </w:r>
    </w:p>
    <w:p w14:paraId="2A83EE0D" w14:textId="77777777" w:rsidR="00CD2AEE" w:rsidRPr="003A4099" w:rsidRDefault="0035775E">
      <w:pPr>
        <w:snapToGrid w:val="0"/>
      </w:pPr>
      <w:r w:rsidRPr="003A4099">
        <w:rPr>
          <w:rFonts w:hint="eastAsia"/>
          <w:szCs w:val="21"/>
          <w:rPrChange w:id="197" w:author="作成者" w:date="2021-10-08T15:58:00Z">
            <w:rPr>
              <w:rFonts w:hint="eastAsia"/>
              <w:color w:val="FF0000"/>
              <w:sz w:val="22"/>
              <w:szCs w:val="22"/>
            </w:rPr>
          </w:rPrChange>
        </w:rPr>
        <w:t>適格請求書に必要な記載事項</w:t>
      </w:r>
      <w:r w:rsidRPr="003A4099">
        <w:rPr>
          <w:rFonts w:hint="eastAsia"/>
        </w:rPr>
        <w:t>は、以下のとおり｡</w:t>
      </w:r>
    </w:p>
    <w:p w14:paraId="22502FC2" w14:textId="77777777" w:rsidR="00CD2AEE" w:rsidRPr="003A4099" w:rsidRDefault="0035775E">
      <w:pPr>
        <w:pStyle w:val="afa"/>
        <w:numPr>
          <w:ilvl w:val="2"/>
          <w:numId w:val="6"/>
        </w:numPr>
        <w:snapToGrid w:val="0"/>
        <w:ind w:leftChars="0"/>
      </w:pPr>
      <w:r w:rsidRPr="003A4099">
        <w:rPr>
          <w:rFonts w:hint="eastAsia"/>
        </w:rPr>
        <w:t>適格請求書発行事業者の氏名または名称および登録番号</w:t>
      </w:r>
    </w:p>
    <w:p w14:paraId="7944E071" w14:textId="77777777" w:rsidR="00CD2AEE" w:rsidRPr="003A4099" w:rsidRDefault="0035775E">
      <w:pPr>
        <w:pStyle w:val="afa"/>
        <w:numPr>
          <w:ilvl w:val="2"/>
          <w:numId w:val="6"/>
        </w:numPr>
        <w:snapToGrid w:val="0"/>
        <w:ind w:leftChars="0"/>
      </w:pPr>
      <w:r w:rsidRPr="003A4099">
        <w:rPr>
          <w:rFonts w:hint="eastAsia"/>
        </w:rPr>
        <w:t>取引年月日</w:t>
      </w:r>
      <w:r w:rsidRPr="003A4099">
        <w:rPr>
          <w:rFonts w:hint="eastAsia"/>
          <w:color w:val="FF0000"/>
        </w:rPr>
        <w:t>（課税資産の譲渡等を行った年月日）</w:t>
      </w:r>
    </w:p>
    <w:p w14:paraId="62634D61" w14:textId="77777777" w:rsidR="00CD2AEE" w:rsidRPr="003A4099" w:rsidRDefault="0035775E">
      <w:pPr>
        <w:pStyle w:val="afa"/>
        <w:numPr>
          <w:ilvl w:val="0"/>
          <w:numId w:val="6"/>
        </w:numPr>
        <w:snapToGrid w:val="0"/>
        <w:ind w:leftChars="0" w:left="1276"/>
      </w:pPr>
      <w:r w:rsidRPr="003A4099">
        <w:rPr>
          <w:rFonts w:hint="eastAsia"/>
        </w:rPr>
        <w:t>取引内容</w:t>
      </w:r>
      <w:commentRangeStart w:id="198"/>
      <w:ins w:id="199" w:author="CTI" w:date="2021-10-28T19:00:00Z">
        <w:r w:rsidRPr="003A4099">
          <w:rPr>
            <w:rFonts w:hint="eastAsia"/>
          </w:rPr>
          <w:t>（軽減税率の対象品目がある場合、その旨）</w:t>
        </w:r>
        <w:commentRangeEnd w:id="198"/>
        <w:r w:rsidRPr="003A4099">
          <w:rPr>
            <w:rStyle w:val="af8"/>
            <w:rFonts w:eastAsia="ＭＳ Ｐ明朝"/>
          </w:rPr>
          <w:commentReference w:id="198"/>
        </w:r>
      </w:ins>
      <w:del w:id="200" w:author="CTI" w:date="2021-10-28T19:00:00Z">
        <w:r w:rsidRPr="003A4099">
          <w:rPr>
            <w:rFonts w:hint="eastAsia"/>
          </w:rPr>
          <w:delText>（軽減税率の対象品目である旨）</w:delText>
        </w:r>
      </w:del>
    </w:p>
    <w:p w14:paraId="08F52C63" w14:textId="77777777" w:rsidR="00CD2AEE" w:rsidRPr="003A4099" w:rsidRDefault="0035775E">
      <w:pPr>
        <w:pStyle w:val="afa"/>
        <w:numPr>
          <w:ilvl w:val="0"/>
          <w:numId w:val="6"/>
        </w:numPr>
        <w:snapToGrid w:val="0"/>
        <w:ind w:leftChars="0" w:left="1276"/>
      </w:pPr>
      <w:r w:rsidRPr="003A4099">
        <w:rPr>
          <w:rFonts w:hint="eastAsia"/>
        </w:rPr>
        <w:t>税率ごとに区分して合計した対価の額（税抜きまたは税込み）および適用税率</w:t>
      </w:r>
    </w:p>
    <w:p w14:paraId="40B48E95" w14:textId="77777777" w:rsidR="00CD2AEE" w:rsidRPr="003A4099" w:rsidRDefault="0035775E">
      <w:pPr>
        <w:pStyle w:val="afa"/>
        <w:numPr>
          <w:ilvl w:val="0"/>
          <w:numId w:val="6"/>
        </w:numPr>
        <w:snapToGrid w:val="0"/>
        <w:ind w:leftChars="0" w:left="1276"/>
      </w:pPr>
      <w:r w:rsidRPr="003A4099">
        <w:rPr>
          <w:rFonts w:hint="eastAsia"/>
        </w:rPr>
        <w:t>税率ごとの消費税額等（端数処理は一請求書当たり、税率ごとに１回ずつ）</w:t>
      </w:r>
    </w:p>
    <w:p w14:paraId="69CEC1F1" w14:textId="77777777" w:rsidR="00CD2AEE" w:rsidRPr="003A4099" w:rsidRDefault="0035775E">
      <w:pPr>
        <w:pStyle w:val="afa"/>
        <w:numPr>
          <w:ilvl w:val="0"/>
          <w:numId w:val="6"/>
        </w:numPr>
        <w:snapToGrid w:val="0"/>
        <w:ind w:leftChars="0" w:left="1276"/>
      </w:pPr>
      <w:r w:rsidRPr="003A4099">
        <w:rPr>
          <w:rFonts w:hint="eastAsia"/>
        </w:rPr>
        <w:t>書類の交付を受ける事業者の氏名又は名称</w:t>
      </w:r>
    </w:p>
    <w:p w14:paraId="3BF33642" w14:textId="77777777" w:rsidR="00CD2AEE" w:rsidRPr="003A4099" w:rsidRDefault="0035775E">
      <w:pPr>
        <w:pStyle w:val="afa"/>
        <w:numPr>
          <w:ilvl w:val="0"/>
          <w:numId w:val="7"/>
        </w:numPr>
        <w:snapToGrid w:val="0"/>
        <w:ind w:leftChars="0" w:left="993" w:hanging="136"/>
      </w:pPr>
      <w:r w:rsidRPr="003A4099">
        <w:rPr>
          <w:rFonts w:hint="eastAsia"/>
        </w:rPr>
        <w:t>｢税率ごとに区分｣とは､消費税</w:t>
      </w:r>
      <w:r w:rsidRPr="003A4099">
        <w:t>10</w:t>
      </w:r>
      <w:r w:rsidRPr="003A4099">
        <w:rPr>
          <w:rFonts w:hint="eastAsia"/>
        </w:rPr>
        <w:t>％、軽減税率</w:t>
      </w:r>
      <w:r w:rsidRPr="003A4099">
        <w:t>8</w:t>
      </w:r>
      <w:r w:rsidRPr="003A4099">
        <w:rPr>
          <w:rFonts w:hint="eastAsia"/>
        </w:rPr>
        <w:t>％および経過措置による各旧税率の分類を指す。</w:t>
      </w:r>
      <w:r w:rsidRPr="003A4099">
        <w:rPr>
          <w:rFonts w:eastAsia="ＭＳ Ｐ明朝"/>
        </w:rPr>
        <w:commentReference w:id="201"/>
      </w:r>
    </w:p>
    <w:p w14:paraId="3CAC59F8" w14:textId="77777777" w:rsidR="00CD2AEE" w:rsidRPr="003A4099" w:rsidRDefault="0035775E">
      <w:pPr>
        <w:snapToGrid w:val="0"/>
        <w:ind w:leftChars="405" w:left="850"/>
        <w:rPr>
          <w:rFonts w:asciiTheme="minorHAnsi" w:eastAsiaTheme="minorEastAsia" w:hAnsiTheme="minorHAnsi"/>
        </w:rPr>
      </w:pPr>
      <w:r w:rsidRPr="003A4099">
        <w:rPr>
          <w:rFonts w:asciiTheme="minorHAnsi" w:eastAsiaTheme="minorEastAsia" w:hAnsiTheme="minorHAnsi" w:hint="eastAsia"/>
        </w:rPr>
        <w:t>｢適格請求書等保存方式の概要　－インボイス制度の理解のために－　国税庁､令和</w:t>
      </w:r>
      <w:r w:rsidRPr="003A4099">
        <w:rPr>
          <w:rFonts w:asciiTheme="minorHAnsi" w:eastAsiaTheme="minorEastAsia" w:hAnsiTheme="minorHAnsi" w:hint="eastAsia"/>
        </w:rPr>
        <w:t>4</w:t>
      </w:r>
      <w:r w:rsidRPr="003A4099">
        <w:rPr>
          <w:rFonts w:asciiTheme="minorHAnsi" w:eastAsiaTheme="minorEastAsia" w:hAnsiTheme="minorHAnsi" w:hint="eastAsia"/>
        </w:rPr>
        <w:t>年</w:t>
      </w:r>
      <w:r w:rsidRPr="003A4099">
        <w:rPr>
          <w:rFonts w:asciiTheme="minorHAnsi" w:eastAsiaTheme="minorEastAsia" w:hAnsiTheme="minorHAnsi" w:hint="eastAsia"/>
        </w:rPr>
        <w:t>7</w:t>
      </w:r>
      <w:r w:rsidRPr="003A4099">
        <w:rPr>
          <w:rFonts w:asciiTheme="minorHAnsi" w:eastAsiaTheme="minorEastAsia" w:hAnsiTheme="minorHAnsi" w:hint="eastAsia"/>
        </w:rPr>
        <w:t>月｣パンフレットより</w:t>
      </w:r>
    </w:p>
    <w:p w14:paraId="3B045D47" w14:textId="77777777" w:rsidR="00CD2AEE" w:rsidRPr="003A4099" w:rsidRDefault="0035775E">
      <w:pPr>
        <w:snapToGrid w:val="0"/>
        <w:ind w:leftChars="405" w:left="850"/>
        <w:rPr>
          <w:rFonts w:asciiTheme="minorHAnsi" w:eastAsiaTheme="minorEastAsia" w:hAnsiTheme="minorHAnsi"/>
        </w:rPr>
      </w:pPr>
      <w:hyperlink r:id="rId12" w:history="1">
        <w:r w:rsidRPr="003A4099">
          <w:rPr>
            <w:rStyle w:val="af6"/>
            <w:rFonts w:asciiTheme="minorHAnsi" w:eastAsiaTheme="minorEastAsia" w:hAnsiTheme="minorHAnsi"/>
            <w:color w:val="auto"/>
          </w:rPr>
          <w:t>https://www.nta.go.jp/taxes/shiraberu/zeimokubetsu/shohi/keigenzeiritsu/pdf/0020006-027.pdf</w:t>
        </w:r>
      </w:hyperlink>
    </w:p>
    <w:p w14:paraId="317B52FF" w14:textId="77777777" w:rsidR="00CD2AEE" w:rsidRDefault="00CD2AEE">
      <w:pPr>
        <w:snapToGrid w:val="0"/>
        <w:ind w:leftChars="405" w:left="850"/>
        <w:rPr>
          <w:rFonts w:asciiTheme="minorHAnsi" w:eastAsiaTheme="minorEastAsia" w:hAnsiTheme="minorHAnsi"/>
          <w:color w:val="0070C0"/>
        </w:rPr>
      </w:pPr>
    </w:p>
    <w:p w14:paraId="632BD12F" w14:textId="77777777" w:rsidR="00CD2AEE" w:rsidRDefault="0035775E">
      <w:pPr>
        <w:snapToGrid w:val="0"/>
        <w:rPr>
          <w:rFonts w:asciiTheme="minorHAnsi" w:eastAsiaTheme="minorEastAsia" w:hAnsiTheme="minorHAnsi"/>
        </w:rPr>
      </w:pPr>
      <w:r>
        <w:rPr>
          <w:rFonts w:asciiTheme="minorHAnsi" w:eastAsiaTheme="minorEastAsia" w:hAnsiTheme="minorHAnsi" w:hint="eastAsia"/>
        </w:rPr>
        <w:t>----------</w:t>
      </w:r>
      <w:r>
        <w:rPr>
          <w:rFonts w:asciiTheme="minorHAnsi" w:eastAsiaTheme="minorEastAsia" w:hAnsiTheme="minorHAnsi" w:hint="eastAsia"/>
        </w:rPr>
        <w:t>終了</w:t>
      </w:r>
      <w:r>
        <w:rPr>
          <w:rFonts w:asciiTheme="minorHAnsi" w:eastAsiaTheme="minorEastAsia" w:hAnsiTheme="minorHAnsi" w:hint="eastAsia"/>
        </w:rPr>
        <w:t>----------</w:t>
      </w:r>
    </w:p>
    <w:p w14:paraId="2304DC08" w14:textId="77777777" w:rsidR="00CD2AEE" w:rsidRDefault="0035775E">
      <w:pPr>
        <w:autoSpaceDE w:val="0"/>
        <w:autoSpaceDN w:val="0"/>
        <w:adjustRightInd w:val="0"/>
        <w:snapToGrid w:val="0"/>
        <w:jc w:val="left"/>
        <w:rPr>
          <w:rFonts w:asciiTheme="minorHAnsi" w:eastAsiaTheme="minorEastAsia" w:hAnsiTheme="minorHAnsi"/>
          <w:color w:val="000000"/>
        </w:rPr>
      </w:pPr>
      <w:r>
        <w:rPr>
          <w:rFonts w:asciiTheme="minorHAnsi" w:eastAsiaTheme="minorEastAsia" w:hAnsiTheme="minorHAnsi"/>
          <w:color w:val="000000"/>
        </w:rPr>
        <w:br w:type="page"/>
      </w:r>
    </w:p>
    <w:p w14:paraId="0C79DE39" w14:textId="77777777" w:rsidR="00CD2AEE" w:rsidRDefault="0035775E">
      <w:pPr>
        <w:snapToGrid w:val="0"/>
        <w:rPr>
          <w:rFonts w:asciiTheme="minorHAnsi" w:eastAsiaTheme="minorEastAsia" w:hAnsiTheme="minorHAnsi"/>
        </w:rPr>
      </w:pPr>
      <w:r>
        <w:rPr>
          <w:rFonts w:ascii="Cambria Math" w:eastAsiaTheme="minorEastAsia" w:hAnsi="Cambria Math" w:cs="Cambria Math"/>
        </w:rPr>
        <w:lastRenderedPageBreak/>
        <w:t>◎</w:t>
      </w:r>
      <w:r>
        <w:rPr>
          <w:rFonts w:asciiTheme="minorHAnsi" w:eastAsiaTheme="minorEastAsia" w:hAnsiTheme="minorHAnsi"/>
        </w:rPr>
        <w:t xml:space="preserve"> </w:t>
      </w:r>
      <w:r>
        <w:rPr>
          <w:rFonts w:asciiTheme="minorHAnsi" w:eastAsiaTheme="minorEastAsia" w:hAnsiTheme="minorHAnsi"/>
        </w:rPr>
        <w:t>改善要求内容（問題点、改善案、理由について詳しくお書き下さい）</w:t>
      </w:r>
    </w:p>
    <w:p w14:paraId="3A4EF6D7" w14:textId="77777777" w:rsidR="00CD2AEE" w:rsidRDefault="00CD2AEE">
      <w:pPr>
        <w:snapToGrid w:val="0"/>
        <w:rPr>
          <w:rFonts w:asciiTheme="minorHAnsi" w:eastAsiaTheme="minorEastAsia" w:hAnsiTheme="minorHAnsi"/>
        </w:rPr>
      </w:pPr>
    </w:p>
    <w:p w14:paraId="0260708C" w14:textId="77777777" w:rsidR="00CD2AEE" w:rsidRPr="003A4099" w:rsidRDefault="0035775E">
      <w:pPr>
        <w:snapToGrid w:val="0"/>
        <w:rPr>
          <w:rFonts w:asciiTheme="minorHAnsi" w:eastAsiaTheme="minorEastAsia" w:hAnsiTheme="minorHAnsi"/>
          <w:color w:val="000000" w:themeColor="text1"/>
        </w:rPr>
      </w:pPr>
      <w:r>
        <w:rPr>
          <w:rFonts w:asciiTheme="minorHAnsi" w:eastAsiaTheme="minorEastAsia" w:hAnsiTheme="minorHAnsi"/>
        </w:rPr>
        <w:t>【要求の理</w:t>
      </w:r>
      <w:r w:rsidRPr="003A4099">
        <w:rPr>
          <w:rFonts w:asciiTheme="minorHAnsi" w:eastAsiaTheme="minorEastAsia" w:hAnsiTheme="minorHAnsi"/>
          <w:color w:val="000000" w:themeColor="text1"/>
        </w:rPr>
        <w:t>由】</w:t>
      </w:r>
    </w:p>
    <w:p w14:paraId="48CA678D" w14:textId="506EA2AF" w:rsidR="00CD2AEE" w:rsidRPr="003A4099" w:rsidRDefault="0035775E">
      <w:pPr>
        <w:snapToGrid w:val="0"/>
        <w:ind w:firstLineChars="100" w:firstLine="210"/>
        <w:rPr>
          <w:rFonts w:asciiTheme="minorHAnsi" w:eastAsiaTheme="minorEastAsia" w:hAnsiTheme="minorHAnsi"/>
          <w:color w:val="000000" w:themeColor="text1"/>
        </w:rPr>
      </w:pPr>
      <w:r w:rsidRPr="003A4099">
        <w:rPr>
          <w:rFonts w:asciiTheme="minorHAnsi" w:eastAsiaTheme="minorEastAsia" w:hAnsiTheme="minorHAnsi" w:hint="eastAsia"/>
          <w:color w:val="000000" w:themeColor="text1"/>
        </w:rPr>
        <w:t>仕入控除の要件として適格請求書には「課税資産の譲渡等を行った年月日」（取引年月日）を記載する必要がある。</w:t>
      </w:r>
    </w:p>
    <w:p w14:paraId="705D13F3" w14:textId="77777777" w:rsidR="00CD2AEE" w:rsidRPr="003A4099" w:rsidRDefault="00CD2AEE">
      <w:pPr>
        <w:snapToGrid w:val="0"/>
        <w:rPr>
          <w:rFonts w:asciiTheme="minorHAnsi" w:eastAsiaTheme="minorEastAsia" w:hAnsiTheme="minorHAnsi"/>
          <w:color w:val="000000" w:themeColor="text1"/>
        </w:rPr>
      </w:pPr>
    </w:p>
    <w:p w14:paraId="3DD34484" w14:textId="77777777" w:rsidR="00CD2AEE" w:rsidRPr="003A4099" w:rsidRDefault="0035775E">
      <w:pPr>
        <w:snapToGrid w:val="0"/>
        <w:rPr>
          <w:rFonts w:asciiTheme="minorHAnsi" w:eastAsiaTheme="minorEastAsia" w:hAnsiTheme="minorHAnsi"/>
          <w:color w:val="000000" w:themeColor="text1"/>
        </w:rPr>
      </w:pPr>
      <w:r w:rsidRPr="003A4099">
        <w:rPr>
          <w:rFonts w:asciiTheme="minorHAnsi" w:eastAsiaTheme="minorEastAsia" w:hAnsiTheme="minorHAnsi"/>
          <w:color w:val="000000" w:themeColor="text1"/>
        </w:rPr>
        <w:t>【既存ユーザ等への影響】</w:t>
      </w:r>
    </w:p>
    <w:p w14:paraId="6CF863E0" w14:textId="77777777" w:rsidR="00CD2AEE" w:rsidRPr="003A4099" w:rsidRDefault="0035775E">
      <w:pPr>
        <w:snapToGrid w:val="0"/>
        <w:ind w:firstLineChars="100" w:firstLine="210"/>
        <w:rPr>
          <w:rFonts w:asciiTheme="minorHAnsi" w:eastAsiaTheme="minorEastAsia" w:hAnsiTheme="minorHAnsi"/>
          <w:color w:val="000000" w:themeColor="text1"/>
        </w:rPr>
      </w:pPr>
      <w:r w:rsidRPr="003A4099">
        <w:rPr>
          <w:rFonts w:asciiTheme="minorHAnsi" w:eastAsia="ＭＳ Ｐ明朝" w:hAnsiTheme="minorHAnsi" w:hint="eastAsia"/>
          <w:color w:val="000000" w:themeColor="text1"/>
        </w:rPr>
        <w:t>現状と定義が違っているため、ユーザが困惑する影響が考えられる。インボイス制度とあわせ教宣が必要となる。</w:t>
      </w:r>
    </w:p>
    <w:p w14:paraId="101C861C" w14:textId="77777777" w:rsidR="00CD2AEE" w:rsidRPr="003A4099" w:rsidRDefault="00CD2AEE">
      <w:pPr>
        <w:snapToGrid w:val="0"/>
        <w:rPr>
          <w:rFonts w:asciiTheme="minorHAnsi" w:eastAsiaTheme="minorEastAsia" w:hAnsiTheme="minorHAnsi"/>
          <w:color w:val="000000" w:themeColor="text1"/>
        </w:rPr>
      </w:pPr>
    </w:p>
    <w:p w14:paraId="31518BDB" w14:textId="77777777" w:rsidR="00CD2AEE" w:rsidRDefault="0035775E">
      <w:pPr>
        <w:autoSpaceDE w:val="0"/>
        <w:autoSpaceDN w:val="0"/>
        <w:adjustRightInd w:val="0"/>
        <w:snapToGrid w:val="0"/>
        <w:jc w:val="right"/>
        <w:rPr>
          <w:rFonts w:asciiTheme="minorHAnsi" w:eastAsiaTheme="minorEastAsia" w:hAnsiTheme="minorHAnsi"/>
          <w:color w:val="000000"/>
        </w:rPr>
      </w:pPr>
      <w:r>
        <w:rPr>
          <w:rFonts w:asciiTheme="minorHAnsi" w:eastAsiaTheme="minorEastAsia" w:hAnsiTheme="minorHAnsi"/>
          <w:color w:val="000000"/>
        </w:rPr>
        <w:br w:type="page"/>
      </w:r>
    </w:p>
    <w:p w14:paraId="206F266E" w14:textId="77777777" w:rsidR="00CD2AEE" w:rsidRDefault="0035775E">
      <w:pPr>
        <w:autoSpaceDE w:val="0"/>
        <w:autoSpaceDN w:val="0"/>
        <w:adjustRightInd w:val="0"/>
        <w:snapToGrid w:val="0"/>
        <w:jc w:val="right"/>
        <w:rPr>
          <w:rFonts w:asciiTheme="minorHAnsi" w:eastAsiaTheme="minorEastAsia" w:hAnsiTheme="minorHAnsi"/>
          <w:sz w:val="24"/>
        </w:rPr>
      </w:pPr>
      <w:r>
        <w:rPr>
          <w:rFonts w:asciiTheme="minorHAnsi" w:eastAsiaTheme="minorEastAsia" w:hAnsiTheme="minorHAnsi"/>
          <w:color w:val="000000"/>
        </w:rPr>
        <w:lastRenderedPageBreak/>
        <w:t>（</w:t>
      </w:r>
      <w:r>
        <w:rPr>
          <w:rFonts w:asciiTheme="minorHAnsi" w:eastAsiaTheme="minorEastAsia" w:hAnsiTheme="minorHAnsi"/>
          <w:color w:val="000000"/>
        </w:rPr>
        <w:t>№</w:t>
      </w:r>
      <w:r>
        <w:rPr>
          <w:rFonts w:asciiTheme="minorHAnsi" w:eastAsiaTheme="minorEastAsia" w:hAnsiTheme="minorHAnsi"/>
          <w:color w:val="000000"/>
        </w:rPr>
        <w:t xml:space="preserve">　</w:t>
      </w:r>
      <w:r>
        <w:rPr>
          <w:rFonts w:asciiTheme="minorHAnsi" w:eastAsiaTheme="minorEastAsia" w:hAnsiTheme="minorHAnsi"/>
          <w:color w:val="000000"/>
        </w:rPr>
        <w:t>L-2022-002</w:t>
      </w:r>
      <w:r>
        <w:rPr>
          <w:rFonts w:asciiTheme="minorHAnsi" w:eastAsiaTheme="minorEastAsia" w:hAnsiTheme="minorHAnsi"/>
          <w:color w:val="000000"/>
        </w:rPr>
        <w:t>）</w:t>
      </w:r>
    </w:p>
    <w:p w14:paraId="63220394" w14:textId="77777777" w:rsidR="00CD2AEE" w:rsidRDefault="0035775E">
      <w:pPr>
        <w:snapToGrid w:val="0"/>
        <w:jc w:val="center"/>
        <w:rPr>
          <w:rFonts w:asciiTheme="minorHAnsi" w:eastAsiaTheme="minorEastAsia" w:hAnsiTheme="minorHAnsi"/>
          <w:sz w:val="24"/>
          <w:u w:val="single"/>
        </w:rPr>
      </w:pPr>
      <w:r>
        <w:rPr>
          <w:rFonts w:asciiTheme="minorHAnsi" w:eastAsiaTheme="minorEastAsia" w:hAnsiTheme="minorHAnsi"/>
          <w:sz w:val="24"/>
          <w:u w:val="single"/>
        </w:rPr>
        <w:t>CI-NET</w:t>
      </w:r>
      <w:r>
        <w:rPr>
          <w:rFonts w:asciiTheme="minorHAnsi" w:eastAsiaTheme="minorEastAsia" w:hAnsiTheme="minorHAnsi"/>
          <w:sz w:val="24"/>
          <w:u w:val="single"/>
        </w:rPr>
        <w:t>標準ビジネスプロトコルおよび</w:t>
      </w:r>
      <w:r>
        <w:rPr>
          <w:rFonts w:asciiTheme="minorHAnsi" w:eastAsiaTheme="minorEastAsia" w:hAnsiTheme="minorHAnsi"/>
          <w:sz w:val="24"/>
          <w:u w:val="single"/>
        </w:rPr>
        <w:t>CI-NET LiteS</w:t>
      </w:r>
      <w:r>
        <w:rPr>
          <w:rFonts w:asciiTheme="minorHAnsi" w:eastAsiaTheme="minorEastAsia" w:hAnsiTheme="minorHAnsi"/>
          <w:sz w:val="24"/>
          <w:u w:val="single"/>
        </w:rPr>
        <w:t>実装規約に係る</w:t>
      </w:r>
    </w:p>
    <w:p w14:paraId="2AF038C2" w14:textId="77777777" w:rsidR="00CD2AEE" w:rsidRDefault="0035775E">
      <w:pPr>
        <w:snapToGrid w:val="0"/>
        <w:jc w:val="center"/>
        <w:rPr>
          <w:rFonts w:asciiTheme="minorHAnsi" w:eastAsiaTheme="minorEastAsia" w:hAnsiTheme="minorHAnsi"/>
          <w:sz w:val="24"/>
          <w:u w:val="single"/>
        </w:rPr>
      </w:pPr>
      <w:r>
        <w:rPr>
          <w:rFonts w:asciiTheme="minorHAnsi" w:eastAsiaTheme="minorEastAsia" w:hAnsiTheme="minorHAnsi"/>
          <w:sz w:val="24"/>
          <w:u w:val="single"/>
        </w:rPr>
        <w:t>改訂チェックリスト</w:t>
      </w:r>
    </w:p>
    <w:p w14:paraId="5CBE24D8" w14:textId="77777777" w:rsidR="00CD2AEE" w:rsidRDefault="00CD2AEE">
      <w:pPr>
        <w:snapToGrid w:val="0"/>
        <w:rPr>
          <w:rFonts w:asciiTheme="minorHAnsi" w:eastAsiaTheme="minorEastAsia" w:hAnsiTheme="minorHAnsi"/>
        </w:rPr>
      </w:pPr>
    </w:p>
    <w:p w14:paraId="05985F6B" w14:textId="77777777" w:rsidR="00CD2AEE" w:rsidRDefault="0035775E">
      <w:pPr>
        <w:snapToGrid w:val="0"/>
        <w:ind w:firstLineChars="100" w:firstLine="210"/>
        <w:rPr>
          <w:rFonts w:asciiTheme="minorHAnsi" w:eastAsiaTheme="minorEastAsia" w:hAnsiTheme="minorHAnsi"/>
        </w:rPr>
      </w:pPr>
      <w:r>
        <w:rPr>
          <w:rFonts w:asciiTheme="minorHAnsi" w:eastAsiaTheme="minorEastAsia" w:hAnsiTheme="minorHAnsi"/>
        </w:rPr>
        <w:t>CI-NET</w:t>
      </w:r>
      <w:r>
        <w:rPr>
          <w:rFonts w:asciiTheme="minorHAnsi" w:eastAsiaTheme="minorEastAsia" w:hAnsiTheme="minorHAnsi"/>
        </w:rPr>
        <w:t>標準ビジネスプロトコルおよび</w:t>
      </w:r>
      <w:r>
        <w:rPr>
          <w:rFonts w:asciiTheme="minorHAnsi" w:eastAsiaTheme="minorEastAsia" w:hAnsiTheme="minorHAnsi"/>
        </w:rPr>
        <w:t>CI-NET LiteS</w:t>
      </w:r>
      <w:r>
        <w:rPr>
          <w:rFonts w:asciiTheme="minorHAnsi" w:eastAsiaTheme="minorEastAsia" w:hAnsiTheme="minorHAnsi"/>
        </w:rPr>
        <w:t>実装規約に係る改訂に関して、下記に示す項目についてチェック（</w:t>
      </w:r>
      <w:r>
        <w:rPr>
          <w:rFonts w:asciiTheme="minorHAnsi" w:eastAsiaTheme="minorEastAsia" w:hAnsiTheme="minorHAnsi"/>
        </w:rPr>
        <w:t>○</w:t>
      </w:r>
      <w:r>
        <w:rPr>
          <w:rFonts w:asciiTheme="minorHAnsi" w:eastAsiaTheme="minorEastAsia" w:hAnsiTheme="minorHAnsi"/>
        </w:rPr>
        <w:t>、</w:t>
      </w:r>
      <w:r>
        <w:rPr>
          <w:rFonts w:asciiTheme="minorHAnsi" w:eastAsiaTheme="minorEastAsia" w:hAnsiTheme="minorHAnsi"/>
        </w:rPr>
        <w:t>×</w:t>
      </w:r>
      <w:r>
        <w:rPr>
          <w:rFonts w:asciiTheme="minorHAnsi" w:eastAsiaTheme="minorEastAsia" w:hAnsiTheme="minorHAnsi"/>
        </w:rPr>
        <w:t>）を行い、問題がある場合にはその内容および改善の方向等について「指摘事項等」の欄に記載するものとする。</w:t>
      </w: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1"/>
        <w:gridCol w:w="7144"/>
      </w:tblGrid>
      <w:tr w:rsidR="00CD2AEE" w14:paraId="4FE554D9" w14:textId="77777777">
        <w:trPr>
          <w:trHeight w:val="525"/>
        </w:trPr>
        <w:tc>
          <w:tcPr>
            <w:tcW w:w="1321" w:type="dxa"/>
            <w:tcBorders>
              <w:top w:val="single" w:sz="12" w:space="0" w:color="auto"/>
              <w:left w:val="single" w:sz="12" w:space="0" w:color="auto"/>
              <w:bottom w:val="single" w:sz="4" w:space="0" w:color="auto"/>
              <w:right w:val="double" w:sz="4" w:space="0" w:color="auto"/>
            </w:tcBorders>
            <w:shd w:val="clear" w:color="auto" w:fill="auto"/>
          </w:tcPr>
          <w:p w14:paraId="41914365" w14:textId="77777777" w:rsidR="00CD2AEE" w:rsidRDefault="0035775E">
            <w:pPr>
              <w:snapToGrid w:val="0"/>
              <w:rPr>
                <w:rFonts w:asciiTheme="minorHAnsi" w:eastAsiaTheme="minorEastAsia" w:hAnsiTheme="minorHAnsi"/>
              </w:rPr>
            </w:pPr>
            <w:r>
              <w:rPr>
                <w:rFonts w:asciiTheme="minorHAnsi" w:eastAsiaTheme="minorEastAsia" w:hAnsiTheme="minorHAnsi"/>
              </w:rPr>
              <w:t>審議･検討日</w:t>
            </w:r>
          </w:p>
        </w:tc>
        <w:tc>
          <w:tcPr>
            <w:tcW w:w="7144" w:type="dxa"/>
            <w:tcBorders>
              <w:top w:val="single" w:sz="12" w:space="0" w:color="auto"/>
              <w:left w:val="double" w:sz="4" w:space="0" w:color="auto"/>
              <w:bottom w:val="single" w:sz="4" w:space="0" w:color="auto"/>
              <w:right w:val="single" w:sz="12" w:space="0" w:color="auto"/>
            </w:tcBorders>
            <w:shd w:val="clear" w:color="auto" w:fill="auto"/>
          </w:tcPr>
          <w:p w14:paraId="7CD34404" w14:textId="77777777" w:rsidR="00CD2AEE" w:rsidRDefault="0035775E">
            <w:pPr>
              <w:snapToGrid w:val="0"/>
              <w:rPr>
                <w:rFonts w:asciiTheme="minorHAnsi" w:eastAsiaTheme="minorEastAsia" w:hAnsiTheme="minorHAnsi"/>
              </w:rPr>
            </w:pPr>
            <w:r>
              <w:rPr>
                <w:rFonts w:asciiTheme="minorHAnsi" w:eastAsiaTheme="minorEastAsia" w:hAnsiTheme="minorHAnsi"/>
              </w:rPr>
              <w:t>2022</w:t>
            </w:r>
            <w:r>
              <w:rPr>
                <w:rFonts w:asciiTheme="minorHAnsi" w:eastAsiaTheme="minorEastAsia" w:hAnsiTheme="minorHAnsi"/>
              </w:rPr>
              <w:t>年</w:t>
            </w:r>
            <w:r>
              <w:rPr>
                <w:rFonts w:asciiTheme="minorHAnsi" w:eastAsiaTheme="minorEastAsia" w:hAnsiTheme="minorHAnsi"/>
              </w:rPr>
              <w:t>xx</w:t>
            </w:r>
            <w:r>
              <w:rPr>
                <w:rFonts w:asciiTheme="minorHAnsi" w:eastAsiaTheme="minorEastAsia" w:hAnsiTheme="minorHAnsi"/>
              </w:rPr>
              <w:t>月</w:t>
            </w:r>
            <w:r>
              <w:rPr>
                <w:rFonts w:asciiTheme="minorHAnsi" w:eastAsiaTheme="minorEastAsia" w:hAnsiTheme="minorHAnsi"/>
              </w:rPr>
              <w:t>xx</w:t>
            </w:r>
            <w:r>
              <w:rPr>
                <w:rFonts w:asciiTheme="minorHAnsi" w:eastAsiaTheme="minorEastAsia" w:hAnsiTheme="minorHAnsi"/>
              </w:rPr>
              <w:t>日</w:t>
            </w:r>
          </w:p>
        </w:tc>
      </w:tr>
      <w:tr w:rsidR="00CD2AEE" w14:paraId="6564608E" w14:textId="77777777">
        <w:trPr>
          <w:trHeight w:val="480"/>
        </w:trPr>
        <w:tc>
          <w:tcPr>
            <w:tcW w:w="1321" w:type="dxa"/>
            <w:tcBorders>
              <w:top w:val="single" w:sz="4" w:space="0" w:color="auto"/>
              <w:left w:val="single" w:sz="12" w:space="0" w:color="auto"/>
              <w:bottom w:val="single" w:sz="12" w:space="0" w:color="auto"/>
              <w:right w:val="double" w:sz="4" w:space="0" w:color="auto"/>
            </w:tcBorders>
            <w:shd w:val="clear" w:color="auto" w:fill="auto"/>
          </w:tcPr>
          <w:p w14:paraId="2BF4EB5D" w14:textId="77777777" w:rsidR="00CD2AEE" w:rsidRDefault="0035775E">
            <w:pPr>
              <w:snapToGrid w:val="0"/>
              <w:rPr>
                <w:rFonts w:asciiTheme="minorHAnsi" w:eastAsiaTheme="minorEastAsia" w:hAnsiTheme="minorHAnsi"/>
              </w:rPr>
            </w:pPr>
            <w:r>
              <w:rPr>
                <w:rFonts w:asciiTheme="minorHAnsi" w:eastAsiaTheme="minorEastAsia" w:hAnsiTheme="minorHAnsi"/>
              </w:rPr>
              <w:t>審議機関</w:t>
            </w:r>
          </w:p>
        </w:tc>
        <w:tc>
          <w:tcPr>
            <w:tcW w:w="7144" w:type="dxa"/>
            <w:tcBorders>
              <w:top w:val="single" w:sz="4" w:space="0" w:color="auto"/>
              <w:left w:val="double" w:sz="4" w:space="0" w:color="auto"/>
              <w:bottom w:val="single" w:sz="12" w:space="0" w:color="auto"/>
              <w:right w:val="single" w:sz="12" w:space="0" w:color="auto"/>
            </w:tcBorders>
            <w:shd w:val="clear" w:color="auto" w:fill="auto"/>
          </w:tcPr>
          <w:p w14:paraId="6DF62327" w14:textId="77777777" w:rsidR="00CD2AEE" w:rsidRDefault="0035775E">
            <w:pPr>
              <w:snapToGrid w:val="0"/>
              <w:rPr>
                <w:rFonts w:asciiTheme="minorHAnsi" w:eastAsiaTheme="minorEastAsia" w:hAnsiTheme="minorHAnsi"/>
              </w:rPr>
            </w:pPr>
            <w:r>
              <w:rPr>
                <w:rFonts w:asciiTheme="minorHAnsi" w:eastAsiaTheme="minorEastAsia" w:hAnsiTheme="minorHAnsi"/>
              </w:rPr>
              <w:t>（委員会／</w:t>
            </w:r>
            <w:r>
              <w:rPr>
                <w:rFonts w:asciiTheme="minorHAnsi" w:eastAsiaTheme="minorEastAsia" w:hAnsiTheme="minorHAnsi"/>
              </w:rPr>
              <w:t>WG</w:t>
            </w:r>
            <w:r>
              <w:rPr>
                <w:rFonts w:asciiTheme="minorHAnsi" w:eastAsiaTheme="minorEastAsia" w:hAnsiTheme="minorHAnsi"/>
              </w:rPr>
              <w:t>名等を記載）</w:t>
            </w:r>
          </w:p>
          <w:p w14:paraId="16AF7D3E" w14:textId="77777777" w:rsidR="00CD2AEE" w:rsidRDefault="0035775E">
            <w:pPr>
              <w:snapToGrid w:val="0"/>
              <w:rPr>
                <w:rFonts w:asciiTheme="minorHAnsi" w:eastAsiaTheme="minorEastAsia" w:hAnsiTheme="minorHAnsi"/>
                <w:lang w:eastAsia="zh-TW"/>
              </w:rPr>
            </w:pPr>
            <w:r>
              <w:rPr>
                <w:rFonts w:asciiTheme="minorHAnsi" w:eastAsiaTheme="minorEastAsia" w:hAnsiTheme="minorHAnsi"/>
                <w:color w:val="000000"/>
              </w:rPr>
              <w:t>標準委員会／</w:t>
            </w:r>
            <w:r>
              <w:rPr>
                <w:rFonts w:asciiTheme="minorHAnsi" w:eastAsiaTheme="minorEastAsia" w:hAnsiTheme="minorHAnsi"/>
                <w:color w:val="000000"/>
              </w:rPr>
              <w:t>LiteS</w:t>
            </w:r>
            <w:r>
              <w:rPr>
                <w:rFonts w:asciiTheme="minorHAnsi" w:eastAsiaTheme="minorEastAsia" w:hAnsiTheme="minorHAnsi"/>
                <w:color w:val="000000"/>
              </w:rPr>
              <w:t>規約</w:t>
            </w:r>
            <w:r>
              <w:rPr>
                <w:rFonts w:asciiTheme="minorHAnsi" w:eastAsiaTheme="minorEastAsia" w:hAnsiTheme="minorHAnsi"/>
                <w:color w:val="000000"/>
              </w:rPr>
              <w:t>WG</w:t>
            </w:r>
          </w:p>
        </w:tc>
      </w:tr>
    </w:tbl>
    <w:p w14:paraId="56D907CB" w14:textId="77777777" w:rsidR="00CD2AEE" w:rsidRDefault="00CD2AEE">
      <w:pPr>
        <w:snapToGrid w:val="0"/>
        <w:rPr>
          <w:rFonts w:asciiTheme="minorHAnsi" w:eastAsiaTheme="minorEastAsia" w:hAnsiTheme="minorHAnsi"/>
          <w:color w:val="FF0000"/>
          <w:lang w:eastAsia="zh-TW"/>
        </w:rPr>
      </w:pP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9"/>
        <w:gridCol w:w="7156"/>
      </w:tblGrid>
      <w:tr w:rsidR="00CD2AEE" w14:paraId="2698D60D" w14:textId="77777777">
        <w:trPr>
          <w:trHeight w:val="510"/>
        </w:trPr>
        <w:tc>
          <w:tcPr>
            <w:tcW w:w="1309" w:type="dxa"/>
            <w:tcBorders>
              <w:top w:val="single" w:sz="12" w:space="0" w:color="auto"/>
              <w:left w:val="single" w:sz="12" w:space="0" w:color="auto"/>
              <w:bottom w:val="single" w:sz="12" w:space="0" w:color="auto"/>
              <w:right w:val="double" w:sz="4" w:space="0" w:color="auto"/>
            </w:tcBorders>
            <w:shd w:val="clear" w:color="auto" w:fill="auto"/>
          </w:tcPr>
          <w:p w14:paraId="5F0CD946" w14:textId="77777777" w:rsidR="00CD2AEE" w:rsidRDefault="0035775E">
            <w:pPr>
              <w:snapToGrid w:val="0"/>
              <w:rPr>
                <w:rFonts w:asciiTheme="minorHAnsi" w:eastAsiaTheme="minorEastAsia" w:hAnsiTheme="minorHAnsi"/>
              </w:rPr>
            </w:pPr>
            <w:r>
              <w:rPr>
                <w:rFonts w:asciiTheme="minorHAnsi" w:eastAsiaTheme="minorEastAsia" w:hAnsiTheme="minorHAnsi"/>
              </w:rPr>
              <w:t>改訂内容</w:t>
            </w:r>
          </w:p>
        </w:tc>
        <w:tc>
          <w:tcPr>
            <w:tcW w:w="7156" w:type="dxa"/>
            <w:tcBorders>
              <w:top w:val="single" w:sz="12" w:space="0" w:color="auto"/>
              <w:left w:val="double" w:sz="4" w:space="0" w:color="auto"/>
              <w:bottom w:val="single" w:sz="12" w:space="0" w:color="auto"/>
              <w:right w:val="single" w:sz="12" w:space="0" w:color="auto"/>
            </w:tcBorders>
            <w:shd w:val="clear" w:color="auto" w:fill="auto"/>
          </w:tcPr>
          <w:p w14:paraId="0AF84D2A" w14:textId="77777777" w:rsidR="00CD2AEE" w:rsidRDefault="0035775E">
            <w:pPr>
              <w:snapToGrid w:val="0"/>
              <w:rPr>
                <w:rFonts w:asciiTheme="minorHAnsi" w:eastAsiaTheme="minorEastAsia" w:hAnsiTheme="minorHAnsi"/>
              </w:rPr>
            </w:pPr>
            <w:r>
              <w:rPr>
                <w:rFonts w:asciiTheme="minorHAnsi" w:eastAsiaTheme="minorEastAsia" w:hAnsiTheme="minorHAnsi"/>
              </w:rPr>
              <w:t>（提案者、対象メッセージ、新規項目名称・摘要等を記載）</w:t>
            </w:r>
          </w:p>
          <w:p w14:paraId="72B50BF6" w14:textId="77777777" w:rsidR="00CD2AEE" w:rsidRDefault="0035775E">
            <w:pPr>
              <w:snapToGrid w:val="0"/>
              <w:rPr>
                <w:rFonts w:asciiTheme="minorHAnsi" w:eastAsiaTheme="minorEastAsia" w:hAnsiTheme="minorHAnsi"/>
              </w:rPr>
            </w:pPr>
            <w:r>
              <w:rPr>
                <w:rFonts w:asciiTheme="minorHAnsi" w:eastAsiaTheme="minorEastAsia" w:hAnsiTheme="minorHAnsi"/>
                <w:color w:val="000000"/>
              </w:rPr>
              <w:t>免税事業者等の区分に対応するための課税分類コードの追加</w:t>
            </w:r>
          </w:p>
        </w:tc>
      </w:tr>
    </w:tbl>
    <w:p w14:paraId="505889F6" w14:textId="77777777" w:rsidR="00CD2AEE" w:rsidRDefault="00CD2AEE">
      <w:pPr>
        <w:snapToGrid w:val="0"/>
        <w:rPr>
          <w:rFonts w:asciiTheme="minorHAnsi" w:eastAsiaTheme="minorEastAsia" w:hAnsiTheme="minorHAnsi"/>
        </w:rPr>
      </w:pP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7"/>
        <w:gridCol w:w="2471"/>
        <w:gridCol w:w="663"/>
        <w:gridCol w:w="4104"/>
      </w:tblGrid>
      <w:tr w:rsidR="00CD2AEE" w14:paraId="3D59832E" w14:textId="77777777">
        <w:trPr>
          <w:tblHeader/>
        </w:trPr>
        <w:tc>
          <w:tcPr>
            <w:tcW w:w="3698" w:type="dxa"/>
            <w:gridSpan w:val="2"/>
            <w:tcBorders>
              <w:top w:val="single" w:sz="12" w:space="0" w:color="auto"/>
              <w:left w:val="single" w:sz="12" w:space="0" w:color="auto"/>
              <w:bottom w:val="double" w:sz="4" w:space="0" w:color="auto"/>
              <w:right w:val="double" w:sz="4" w:space="0" w:color="auto"/>
            </w:tcBorders>
            <w:shd w:val="clear" w:color="auto" w:fill="auto"/>
          </w:tcPr>
          <w:p w14:paraId="6FB18904" w14:textId="77777777" w:rsidR="00CD2AEE" w:rsidRDefault="0035775E">
            <w:pPr>
              <w:snapToGrid w:val="0"/>
              <w:jc w:val="center"/>
              <w:rPr>
                <w:rFonts w:asciiTheme="minorHAnsi" w:eastAsiaTheme="minorEastAsia" w:hAnsiTheme="minorHAnsi"/>
              </w:rPr>
            </w:pPr>
            <w:r>
              <w:rPr>
                <w:rFonts w:asciiTheme="minorHAnsi" w:eastAsiaTheme="minorEastAsia" w:hAnsiTheme="minorHAnsi"/>
              </w:rPr>
              <w:t>チェック項目</w:t>
            </w:r>
          </w:p>
        </w:tc>
        <w:tc>
          <w:tcPr>
            <w:tcW w:w="663" w:type="dxa"/>
            <w:tcBorders>
              <w:top w:val="single" w:sz="12" w:space="0" w:color="auto"/>
              <w:left w:val="double" w:sz="4" w:space="0" w:color="auto"/>
              <w:bottom w:val="double" w:sz="4" w:space="0" w:color="auto"/>
            </w:tcBorders>
            <w:shd w:val="clear" w:color="auto" w:fill="auto"/>
          </w:tcPr>
          <w:p w14:paraId="08E258D1" w14:textId="77777777" w:rsidR="00CD2AEE" w:rsidRDefault="0035775E">
            <w:pPr>
              <w:snapToGrid w:val="0"/>
              <w:jc w:val="center"/>
              <w:rPr>
                <w:rFonts w:asciiTheme="minorHAnsi" w:eastAsiaTheme="minorEastAsia" w:hAnsiTheme="minorHAnsi"/>
              </w:rPr>
            </w:pPr>
            <w:r>
              <w:rPr>
                <w:rFonts w:asciiTheme="minorHAnsi" w:eastAsiaTheme="minorEastAsia" w:hAnsiTheme="minorHAnsi"/>
              </w:rPr>
              <w:t>ﾁｪｯｸ</w:t>
            </w:r>
          </w:p>
        </w:tc>
        <w:tc>
          <w:tcPr>
            <w:tcW w:w="4104" w:type="dxa"/>
            <w:tcBorders>
              <w:top w:val="single" w:sz="12" w:space="0" w:color="auto"/>
              <w:bottom w:val="double" w:sz="4" w:space="0" w:color="auto"/>
              <w:right w:val="single" w:sz="12" w:space="0" w:color="auto"/>
            </w:tcBorders>
            <w:shd w:val="clear" w:color="auto" w:fill="auto"/>
          </w:tcPr>
          <w:p w14:paraId="6E75EEDD" w14:textId="77777777" w:rsidR="00CD2AEE" w:rsidRDefault="0035775E">
            <w:pPr>
              <w:snapToGrid w:val="0"/>
              <w:jc w:val="center"/>
              <w:rPr>
                <w:rFonts w:asciiTheme="minorHAnsi" w:eastAsiaTheme="minorEastAsia" w:hAnsiTheme="minorHAnsi"/>
              </w:rPr>
            </w:pPr>
            <w:r>
              <w:rPr>
                <w:rFonts w:asciiTheme="minorHAnsi" w:eastAsiaTheme="minorEastAsia" w:hAnsiTheme="minorHAnsi"/>
              </w:rPr>
              <w:t>指摘事項等</w:t>
            </w:r>
          </w:p>
        </w:tc>
      </w:tr>
      <w:tr w:rsidR="00CD2AEE" w14:paraId="4805D957" w14:textId="77777777">
        <w:tc>
          <w:tcPr>
            <w:tcW w:w="1227" w:type="dxa"/>
            <w:vMerge w:val="restart"/>
            <w:tcBorders>
              <w:top w:val="double" w:sz="4" w:space="0" w:color="auto"/>
              <w:left w:val="single" w:sz="12" w:space="0" w:color="auto"/>
              <w:right w:val="single" w:sz="4" w:space="0" w:color="auto"/>
            </w:tcBorders>
            <w:shd w:val="clear" w:color="auto" w:fill="auto"/>
          </w:tcPr>
          <w:p w14:paraId="2E0A4EF5" w14:textId="77777777" w:rsidR="00CD2AEE" w:rsidRDefault="0035775E">
            <w:pPr>
              <w:snapToGrid w:val="0"/>
              <w:rPr>
                <w:rFonts w:asciiTheme="minorHAnsi" w:eastAsiaTheme="minorEastAsia" w:hAnsiTheme="minorHAnsi"/>
              </w:rPr>
            </w:pPr>
            <w:r>
              <w:rPr>
                <w:rFonts w:asciiTheme="minorHAnsi" w:eastAsiaTheme="minorEastAsia" w:hAnsiTheme="minorHAnsi"/>
              </w:rPr>
              <w:t>1.</w:t>
            </w:r>
            <w:r>
              <w:rPr>
                <w:rFonts w:asciiTheme="minorHAnsi" w:eastAsiaTheme="minorEastAsia" w:hAnsiTheme="minorHAnsi"/>
              </w:rPr>
              <w:t>既存ユーザへの影響度合い</w:t>
            </w:r>
          </w:p>
        </w:tc>
        <w:tc>
          <w:tcPr>
            <w:tcW w:w="2471" w:type="dxa"/>
            <w:tcBorders>
              <w:top w:val="double" w:sz="4" w:space="0" w:color="auto"/>
              <w:left w:val="single" w:sz="4" w:space="0" w:color="auto"/>
              <w:right w:val="double" w:sz="4" w:space="0" w:color="auto"/>
            </w:tcBorders>
            <w:shd w:val="clear" w:color="auto" w:fill="auto"/>
          </w:tcPr>
          <w:p w14:paraId="5C83DF46" w14:textId="77777777" w:rsidR="00CD2AEE" w:rsidRDefault="0035775E">
            <w:pPr>
              <w:snapToGrid w:val="0"/>
              <w:rPr>
                <w:rFonts w:asciiTheme="minorHAnsi" w:eastAsiaTheme="minorEastAsia" w:hAnsiTheme="minorHAnsi"/>
              </w:rPr>
            </w:pPr>
            <w:r>
              <w:rPr>
                <w:rFonts w:ascii="ＭＳ 明朝" w:hAnsi="ＭＳ 明朝" w:cs="ＭＳ 明朝" w:hint="eastAsia"/>
              </w:rPr>
              <w:t>①</w:t>
            </w:r>
            <w:r>
              <w:rPr>
                <w:rFonts w:asciiTheme="minorHAnsi" w:eastAsiaTheme="minorEastAsia" w:hAnsiTheme="minorHAnsi"/>
              </w:rPr>
              <w:t>実稼動しているシステムの改修度合</w:t>
            </w:r>
          </w:p>
        </w:tc>
        <w:tc>
          <w:tcPr>
            <w:tcW w:w="663" w:type="dxa"/>
            <w:tcBorders>
              <w:top w:val="double" w:sz="4" w:space="0" w:color="auto"/>
              <w:left w:val="double" w:sz="4" w:space="0" w:color="auto"/>
            </w:tcBorders>
            <w:shd w:val="clear" w:color="auto" w:fill="auto"/>
          </w:tcPr>
          <w:p w14:paraId="4A196B34" w14:textId="77777777" w:rsidR="00CD2AEE" w:rsidRDefault="00CD2AEE">
            <w:pPr>
              <w:snapToGrid w:val="0"/>
              <w:rPr>
                <w:rFonts w:asciiTheme="minorHAnsi" w:eastAsiaTheme="minorEastAsia" w:hAnsiTheme="minorHAnsi"/>
              </w:rPr>
            </w:pPr>
          </w:p>
        </w:tc>
        <w:tc>
          <w:tcPr>
            <w:tcW w:w="4104" w:type="dxa"/>
            <w:tcBorders>
              <w:top w:val="double" w:sz="4" w:space="0" w:color="auto"/>
              <w:right w:val="single" w:sz="12" w:space="0" w:color="auto"/>
            </w:tcBorders>
            <w:shd w:val="clear" w:color="auto" w:fill="auto"/>
          </w:tcPr>
          <w:p w14:paraId="4C327D83" w14:textId="77777777" w:rsidR="00CD2AEE" w:rsidRDefault="00CD2AEE">
            <w:pPr>
              <w:snapToGrid w:val="0"/>
              <w:rPr>
                <w:rFonts w:asciiTheme="minorHAnsi" w:eastAsiaTheme="minorEastAsia" w:hAnsiTheme="minorHAnsi"/>
              </w:rPr>
            </w:pPr>
          </w:p>
        </w:tc>
      </w:tr>
      <w:tr w:rsidR="00CD2AEE" w14:paraId="343688B0" w14:textId="77777777">
        <w:tc>
          <w:tcPr>
            <w:tcW w:w="1227" w:type="dxa"/>
            <w:vMerge/>
            <w:tcBorders>
              <w:left w:val="single" w:sz="12" w:space="0" w:color="auto"/>
              <w:right w:val="single" w:sz="4" w:space="0" w:color="auto"/>
            </w:tcBorders>
            <w:shd w:val="clear" w:color="auto" w:fill="auto"/>
          </w:tcPr>
          <w:p w14:paraId="236FB4C6" w14:textId="77777777" w:rsidR="00CD2AEE" w:rsidRDefault="00CD2AEE">
            <w:pPr>
              <w:snapToGrid w:val="0"/>
              <w:rPr>
                <w:rFonts w:asciiTheme="minorHAnsi" w:eastAsiaTheme="minorEastAsia" w:hAnsiTheme="minorHAnsi"/>
                <w:color w:val="0000FF"/>
              </w:rPr>
            </w:pPr>
          </w:p>
        </w:tc>
        <w:tc>
          <w:tcPr>
            <w:tcW w:w="2471" w:type="dxa"/>
            <w:tcBorders>
              <w:left w:val="single" w:sz="4" w:space="0" w:color="auto"/>
              <w:right w:val="double" w:sz="4" w:space="0" w:color="auto"/>
            </w:tcBorders>
            <w:shd w:val="clear" w:color="auto" w:fill="auto"/>
          </w:tcPr>
          <w:p w14:paraId="0F76E56D" w14:textId="77777777" w:rsidR="00CD2AEE" w:rsidRDefault="0035775E">
            <w:pPr>
              <w:snapToGrid w:val="0"/>
              <w:rPr>
                <w:rFonts w:asciiTheme="minorHAnsi" w:eastAsiaTheme="minorEastAsia" w:hAnsiTheme="minorHAnsi"/>
              </w:rPr>
            </w:pPr>
            <w:r>
              <w:rPr>
                <w:rFonts w:ascii="ＭＳ 明朝" w:hAnsi="ＭＳ 明朝" w:cs="ＭＳ 明朝" w:hint="eastAsia"/>
              </w:rPr>
              <w:t>②</w:t>
            </w:r>
            <w:r>
              <w:rPr>
                <w:rFonts w:asciiTheme="minorHAnsi" w:eastAsiaTheme="minorEastAsia" w:hAnsiTheme="minorHAnsi"/>
              </w:rPr>
              <w:t>業務の見直し、変更への影響度合</w:t>
            </w:r>
          </w:p>
        </w:tc>
        <w:tc>
          <w:tcPr>
            <w:tcW w:w="663" w:type="dxa"/>
            <w:tcBorders>
              <w:left w:val="double" w:sz="4" w:space="0" w:color="auto"/>
            </w:tcBorders>
            <w:shd w:val="clear" w:color="auto" w:fill="auto"/>
          </w:tcPr>
          <w:p w14:paraId="5F4C43BD" w14:textId="77777777" w:rsidR="00CD2AEE" w:rsidRDefault="00CD2AEE">
            <w:pPr>
              <w:snapToGrid w:val="0"/>
              <w:rPr>
                <w:rFonts w:asciiTheme="minorHAnsi" w:eastAsiaTheme="minorEastAsia" w:hAnsiTheme="minorHAnsi"/>
              </w:rPr>
            </w:pPr>
          </w:p>
        </w:tc>
        <w:tc>
          <w:tcPr>
            <w:tcW w:w="4104" w:type="dxa"/>
            <w:tcBorders>
              <w:right w:val="single" w:sz="12" w:space="0" w:color="auto"/>
            </w:tcBorders>
            <w:shd w:val="clear" w:color="auto" w:fill="auto"/>
          </w:tcPr>
          <w:p w14:paraId="0BCF8BE5" w14:textId="77777777" w:rsidR="00CD2AEE" w:rsidRDefault="00CD2AEE">
            <w:pPr>
              <w:snapToGrid w:val="0"/>
              <w:rPr>
                <w:rFonts w:asciiTheme="minorHAnsi" w:eastAsiaTheme="minorEastAsia" w:hAnsiTheme="minorHAnsi"/>
              </w:rPr>
            </w:pPr>
          </w:p>
        </w:tc>
      </w:tr>
      <w:tr w:rsidR="00CD2AEE" w14:paraId="1882F10C" w14:textId="77777777">
        <w:tc>
          <w:tcPr>
            <w:tcW w:w="1227" w:type="dxa"/>
            <w:vMerge/>
            <w:tcBorders>
              <w:left w:val="single" w:sz="12" w:space="0" w:color="auto"/>
              <w:right w:val="single" w:sz="4" w:space="0" w:color="auto"/>
            </w:tcBorders>
            <w:shd w:val="clear" w:color="auto" w:fill="auto"/>
          </w:tcPr>
          <w:p w14:paraId="2B26A021" w14:textId="77777777" w:rsidR="00CD2AEE" w:rsidRDefault="00CD2AEE">
            <w:pPr>
              <w:snapToGrid w:val="0"/>
              <w:rPr>
                <w:rFonts w:asciiTheme="minorHAnsi" w:eastAsiaTheme="minorEastAsia" w:hAnsiTheme="minorHAnsi"/>
                <w:color w:val="0000FF"/>
              </w:rPr>
            </w:pPr>
          </w:p>
        </w:tc>
        <w:tc>
          <w:tcPr>
            <w:tcW w:w="2471" w:type="dxa"/>
            <w:tcBorders>
              <w:left w:val="single" w:sz="4" w:space="0" w:color="auto"/>
              <w:right w:val="double" w:sz="4" w:space="0" w:color="auto"/>
            </w:tcBorders>
            <w:shd w:val="clear" w:color="auto" w:fill="auto"/>
          </w:tcPr>
          <w:p w14:paraId="03D9E3D0" w14:textId="77777777" w:rsidR="00CD2AEE" w:rsidRDefault="0035775E">
            <w:pPr>
              <w:snapToGrid w:val="0"/>
              <w:rPr>
                <w:rFonts w:asciiTheme="minorHAnsi" w:eastAsiaTheme="minorEastAsia" w:hAnsiTheme="minorHAnsi"/>
              </w:rPr>
            </w:pPr>
            <w:r>
              <w:rPr>
                <w:rFonts w:ascii="ＭＳ 明朝" w:hAnsi="ＭＳ 明朝" w:cs="ＭＳ 明朝" w:hint="eastAsia"/>
              </w:rPr>
              <w:t>③</w:t>
            </w:r>
            <w:r>
              <w:rPr>
                <w:rFonts w:asciiTheme="minorHAnsi" w:eastAsiaTheme="minorEastAsia" w:hAnsiTheme="minorHAnsi"/>
              </w:rPr>
              <w:t>いずれのユーザの負担が大きいか</w:t>
            </w:r>
          </w:p>
        </w:tc>
        <w:tc>
          <w:tcPr>
            <w:tcW w:w="663" w:type="dxa"/>
            <w:tcBorders>
              <w:left w:val="double" w:sz="4" w:space="0" w:color="auto"/>
            </w:tcBorders>
            <w:shd w:val="clear" w:color="auto" w:fill="auto"/>
          </w:tcPr>
          <w:p w14:paraId="59056386" w14:textId="77777777" w:rsidR="00CD2AEE" w:rsidRDefault="00CD2AEE">
            <w:pPr>
              <w:snapToGrid w:val="0"/>
              <w:rPr>
                <w:rFonts w:asciiTheme="minorHAnsi" w:eastAsiaTheme="minorEastAsia" w:hAnsiTheme="minorHAnsi"/>
              </w:rPr>
            </w:pPr>
          </w:p>
        </w:tc>
        <w:tc>
          <w:tcPr>
            <w:tcW w:w="4104" w:type="dxa"/>
            <w:tcBorders>
              <w:right w:val="single" w:sz="12" w:space="0" w:color="auto"/>
            </w:tcBorders>
            <w:shd w:val="clear" w:color="auto" w:fill="auto"/>
          </w:tcPr>
          <w:p w14:paraId="3EC7F807" w14:textId="77777777" w:rsidR="00CD2AEE" w:rsidRDefault="00CD2AEE">
            <w:pPr>
              <w:snapToGrid w:val="0"/>
              <w:rPr>
                <w:rFonts w:asciiTheme="minorHAnsi" w:eastAsiaTheme="minorEastAsia" w:hAnsiTheme="minorHAnsi"/>
              </w:rPr>
            </w:pPr>
          </w:p>
        </w:tc>
      </w:tr>
      <w:tr w:rsidR="00CD2AEE" w14:paraId="21395247" w14:textId="77777777">
        <w:tc>
          <w:tcPr>
            <w:tcW w:w="1227" w:type="dxa"/>
            <w:vMerge/>
            <w:tcBorders>
              <w:left w:val="single" w:sz="12" w:space="0" w:color="auto"/>
              <w:right w:val="single" w:sz="4" w:space="0" w:color="auto"/>
            </w:tcBorders>
            <w:shd w:val="clear" w:color="auto" w:fill="auto"/>
          </w:tcPr>
          <w:p w14:paraId="72661E4A" w14:textId="77777777" w:rsidR="00CD2AEE" w:rsidRDefault="00CD2AEE">
            <w:pPr>
              <w:snapToGrid w:val="0"/>
              <w:rPr>
                <w:rFonts w:asciiTheme="minorHAnsi" w:eastAsiaTheme="minorEastAsia" w:hAnsiTheme="minorHAnsi"/>
                <w:color w:val="0000FF"/>
              </w:rPr>
            </w:pPr>
          </w:p>
        </w:tc>
        <w:tc>
          <w:tcPr>
            <w:tcW w:w="2471" w:type="dxa"/>
            <w:tcBorders>
              <w:left w:val="single" w:sz="4" w:space="0" w:color="auto"/>
              <w:right w:val="double" w:sz="4" w:space="0" w:color="auto"/>
            </w:tcBorders>
            <w:shd w:val="clear" w:color="auto" w:fill="auto"/>
          </w:tcPr>
          <w:p w14:paraId="52A50148" w14:textId="77777777" w:rsidR="00CD2AEE" w:rsidRDefault="0035775E">
            <w:pPr>
              <w:snapToGrid w:val="0"/>
              <w:rPr>
                <w:rFonts w:asciiTheme="minorHAnsi" w:eastAsiaTheme="minorEastAsia" w:hAnsiTheme="minorHAnsi"/>
              </w:rPr>
            </w:pPr>
            <w:r>
              <w:rPr>
                <w:rFonts w:ascii="ＭＳ 明朝" w:hAnsi="ＭＳ 明朝" w:cs="ＭＳ 明朝" w:hint="eastAsia"/>
              </w:rPr>
              <w:t>④</w:t>
            </w:r>
            <w:r>
              <w:rPr>
                <w:rFonts w:asciiTheme="minorHAnsi" w:eastAsiaTheme="minorEastAsia" w:hAnsiTheme="minorHAnsi"/>
              </w:rPr>
              <w:t>及ぼす影響の具体的な範囲や内容が見えているか否か</w:t>
            </w:r>
          </w:p>
        </w:tc>
        <w:tc>
          <w:tcPr>
            <w:tcW w:w="663" w:type="dxa"/>
            <w:tcBorders>
              <w:left w:val="double" w:sz="4" w:space="0" w:color="auto"/>
            </w:tcBorders>
            <w:shd w:val="clear" w:color="auto" w:fill="auto"/>
          </w:tcPr>
          <w:p w14:paraId="1F2EFF80" w14:textId="77777777" w:rsidR="00CD2AEE" w:rsidRDefault="00CD2AEE">
            <w:pPr>
              <w:snapToGrid w:val="0"/>
              <w:rPr>
                <w:rFonts w:asciiTheme="minorHAnsi" w:eastAsiaTheme="minorEastAsia" w:hAnsiTheme="minorHAnsi"/>
              </w:rPr>
            </w:pPr>
          </w:p>
        </w:tc>
        <w:tc>
          <w:tcPr>
            <w:tcW w:w="4104" w:type="dxa"/>
            <w:tcBorders>
              <w:right w:val="single" w:sz="12" w:space="0" w:color="auto"/>
            </w:tcBorders>
            <w:shd w:val="clear" w:color="auto" w:fill="auto"/>
          </w:tcPr>
          <w:p w14:paraId="690C8AE5" w14:textId="77777777" w:rsidR="00CD2AEE" w:rsidRDefault="00CD2AEE">
            <w:pPr>
              <w:snapToGrid w:val="0"/>
              <w:rPr>
                <w:rFonts w:asciiTheme="minorHAnsi" w:eastAsiaTheme="minorEastAsia" w:hAnsiTheme="minorHAnsi"/>
              </w:rPr>
            </w:pPr>
          </w:p>
        </w:tc>
      </w:tr>
      <w:tr w:rsidR="00CD2AEE" w14:paraId="636087DB" w14:textId="77777777">
        <w:tc>
          <w:tcPr>
            <w:tcW w:w="1227" w:type="dxa"/>
            <w:vMerge/>
            <w:tcBorders>
              <w:left w:val="single" w:sz="12" w:space="0" w:color="auto"/>
              <w:right w:val="single" w:sz="4" w:space="0" w:color="auto"/>
            </w:tcBorders>
            <w:shd w:val="clear" w:color="auto" w:fill="auto"/>
          </w:tcPr>
          <w:p w14:paraId="2F163487" w14:textId="77777777" w:rsidR="00CD2AEE" w:rsidRDefault="00CD2AEE">
            <w:pPr>
              <w:snapToGrid w:val="0"/>
              <w:rPr>
                <w:rFonts w:asciiTheme="minorHAnsi" w:eastAsiaTheme="minorEastAsia" w:hAnsiTheme="minorHAnsi"/>
                <w:color w:val="0000FF"/>
              </w:rPr>
            </w:pPr>
          </w:p>
        </w:tc>
        <w:tc>
          <w:tcPr>
            <w:tcW w:w="2471" w:type="dxa"/>
            <w:tcBorders>
              <w:left w:val="single" w:sz="4" w:space="0" w:color="auto"/>
              <w:right w:val="double" w:sz="4" w:space="0" w:color="auto"/>
            </w:tcBorders>
            <w:shd w:val="clear" w:color="auto" w:fill="auto"/>
          </w:tcPr>
          <w:p w14:paraId="01E9E481" w14:textId="77777777" w:rsidR="00CD2AEE" w:rsidRDefault="0035775E">
            <w:pPr>
              <w:snapToGrid w:val="0"/>
              <w:rPr>
                <w:rFonts w:asciiTheme="minorHAnsi" w:eastAsiaTheme="minorEastAsia" w:hAnsiTheme="minorHAnsi"/>
              </w:rPr>
            </w:pPr>
            <w:r>
              <w:rPr>
                <w:rFonts w:ascii="ＭＳ 明朝" w:hAnsi="ＭＳ 明朝" w:cs="ＭＳ 明朝" w:hint="eastAsia"/>
              </w:rPr>
              <w:t>⑤</w:t>
            </w:r>
            <w:r>
              <w:rPr>
                <w:rFonts w:asciiTheme="minorHAnsi" w:eastAsiaTheme="minorEastAsia" w:hAnsiTheme="minorHAnsi"/>
              </w:rPr>
              <w:t>即時の対応が可能か否か</w:t>
            </w:r>
          </w:p>
        </w:tc>
        <w:tc>
          <w:tcPr>
            <w:tcW w:w="663" w:type="dxa"/>
            <w:tcBorders>
              <w:left w:val="double" w:sz="4" w:space="0" w:color="auto"/>
            </w:tcBorders>
            <w:shd w:val="clear" w:color="auto" w:fill="auto"/>
          </w:tcPr>
          <w:p w14:paraId="04EFEAF4" w14:textId="77777777" w:rsidR="00CD2AEE" w:rsidRDefault="00CD2AEE">
            <w:pPr>
              <w:snapToGrid w:val="0"/>
              <w:rPr>
                <w:rFonts w:asciiTheme="minorHAnsi" w:eastAsiaTheme="minorEastAsia" w:hAnsiTheme="minorHAnsi"/>
              </w:rPr>
            </w:pPr>
          </w:p>
        </w:tc>
        <w:tc>
          <w:tcPr>
            <w:tcW w:w="4104" w:type="dxa"/>
            <w:tcBorders>
              <w:right w:val="single" w:sz="12" w:space="0" w:color="auto"/>
            </w:tcBorders>
            <w:shd w:val="clear" w:color="auto" w:fill="auto"/>
          </w:tcPr>
          <w:p w14:paraId="03154E11" w14:textId="77777777" w:rsidR="00CD2AEE" w:rsidRDefault="00CD2AEE">
            <w:pPr>
              <w:snapToGrid w:val="0"/>
              <w:rPr>
                <w:rFonts w:asciiTheme="minorHAnsi" w:eastAsiaTheme="minorEastAsia" w:hAnsiTheme="minorHAnsi"/>
              </w:rPr>
            </w:pPr>
          </w:p>
        </w:tc>
      </w:tr>
      <w:tr w:rsidR="00CD2AEE" w14:paraId="7C8FFDBC" w14:textId="77777777">
        <w:tc>
          <w:tcPr>
            <w:tcW w:w="1227" w:type="dxa"/>
            <w:vMerge/>
            <w:tcBorders>
              <w:left w:val="single" w:sz="12" w:space="0" w:color="auto"/>
              <w:right w:val="single" w:sz="4" w:space="0" w:color="auto"/>
            </w:tcBorders>
            <w:shd w:val="clear" w:color="auto" w:fill="auto"/>
          </w:tcPr>
          <w:p w14:paraId="0948B528" w14:textId="77777777" w:rsidR="00CD2AEE" w:rsidRDefault="00CD2AEE">
            <w:pPr>
              <w:snapToGrid w:val="0"/>
              <w:rPr>
                <w:rFonts w:asciiTheme="minorHAnsi" w:eastAsiaTheme="minorEastAsia" w:hAnsiTheme="minorHAnsi"/>
                <w:color w:val="0000FF"/>
              </w:rPr>
            </w:pPr>
          </w:p>
        </w:tc>
        <w:tc>
          <w:tcPr>
            <w:tcW w:w="2471" w:type="dxa"/>
            <w:tcBorders>
              <w:left w:val="single" w:sz="4" w:space="0" w:color="auto"/>
              <w:right w:val="double" w:sz="4" w:space="0" w:color="auto"/>
            </w:tcBorders>
            <w:shd w:val="clear" w:color="auto" w:fill="auto"/>
          </w:tcPr>
          <w:p w14:paraId="455A85E4" w14:textId="77777777" w:rsidR="00CD2AEE" w:rsidRDefault="0035775E">
            <w:pPr>
              <w:snapToGrid w:val="0"/>
              <w:rPr>
                <w:rFonts w:asciiTheme="minorHAnsi" w:eastAsiaTheme="minorEastAsia" w:hAnsiTheme="minorHAnsi"/>
              </w:rPr>
            </w:pPr>
            <w:r>
              <w:rPr>
                <w:rFonts w:ascii="ＭＳ 明朝" w:hAnsi="ＭＳ 明朝" w:cs="ＭＳ 明朝" w:hint="eastAsia"/>
              </w:rPr>
              <w:t>⑥</w:t>
            </w:r>
            <w:r>
              <w:rPr>
                <w:rFonts w:asciiTheme="minorHAnsi" w:eastAsiaTheme="minorEastAsia" w:hAnsiTheme="minorHAnsi"/>
              </w:rPr>
              <w:t>立場の違いなく対応が可能か否か</w:t>
            </w:r>
          </w:p>
        </w:tc>
        <w:tc>
          <w:tcPr>
            <w:tcW w:w="663" w:type="dxa"/>
            <w:tcBorders>
              <w:left w:val="double" w:sz="4" w:space="0" w:color="auto"/>
            </w:tcBorders>
            <w:shd w:val="clear" w:color="auto" w:fill="auto"/>
          </w:tcPr>
          <w:p w14:paraId="3CCF44CF" w14:textId="77777777" w:rsidR="00CD2AEE" w:rsidRDefault="00CD2AEE">
            <w:pPr>
              <w:snapToGrid w:val="0"/>
              <w:rPr>
                <w:rFonts w:asciiTheme="minorHAnsi" w:eastAsiaTheme="minorEastAsia" w:hAnsiTheme="minorHAnsi"/>
              </w:rPr>
            </w:pPr>
          </w:p>
        </w:tc>
        <w:tc>
          <w:tcPr>
            <w:tcW w:w="4104" w:type="dxa"/>
            <w:tcBorders>
              <w:right w:val="single" w:sz="12" w:space="0" w:color="auto"/>
            </w:tcBorders>
            <w:shd w:val="clear" w:color="auto" w:fill="auto"/>
          </w:tcPr>
          <w:p w14:paraId="768F8FE3" w14:textId="77777777" w:rsidR="00CD2AEE" w:rsidRDefault="00CD2AEE">
            <w:pPr>
              <w:snapToGrid w:val="0"/>
              <w:rPr>
                <w:rFonts w:asciiTheme="minorHAnsi" w:eastAsiaTheme="minorEastAsia" w:hAnsiTheme="minorHAnsi"/>
              </w:rPr>
            </w:pPr>
          </w:p>
        </w:tc>
      </w:tr>
      <w:tr w:rsidR="00CD2AEE" w14:paraId="156D0DC2" w14:textId="77777777">
        <w:tc>
          <w:tcPr>
            <w:tcW w:w="1227" w:type="dxa"/>
            <w:vMerge w:val="restart"/>
            <w:tcBorders>
              <w:left w:val="single" w:sz="12" w:space="0" w:color="auto"/>
            </w:tcBorders>
            <w:shd w:val="clear" w:color="auto" w:fill="auto"/>
          </w:tcPr>
          <w:p w14:paraId="3B060251" w14:textId="77777777" w:rsidR="00CD2AEE" w:rsidRDefault="0035775E">
            <w:pPr>
              <w:snapToGrid w:val="0"/>
              <w:rPr>
                <w:rFonts w:asciiTheme="minorHAnsi" w:eastAsiaTheme="minorEastAsia" w:hAnsiTheme="minorHAnsi"/>
                <w:color w:val="0000FF"/>
              </w:rPr>
            </w:pPr>
            <w:r>
              <w:rPr>
                <w:rFonts w:asciiTheme="minorHAnsi" w:eastAsiaTheme="minorEastAsia" w:hAnsiTheme="minorHAnsi"/>
              </w:rPr>
              <w:t>2.</w:t>
            </w:r>
            <w:r>
              <w:rPr>
                <w:rFonts w:asciiTheme="minorHAnsi" w:eastAsiaTheme="minorEastAsia" w:hAnsiTheme="minorHAnsi"/>
              </w:rPr>
              <w:t>各社固有の業務要件か</w:t>
            </w:r>
          </w:p>
        </w:tc>
        <w:tc>
          <w:tcPr>
            <w:tcW w:w="2471" w:type="dxa"/>
            <w:tcBorders>
              <w:right w:val="double" w:sz="4" w:space="0" w:color="auto"/>
            </w:tcBorders>
            <w:shd w:val="clear" w:color="auto" w:fill="auto"/>
          </w:tcPr>
          <w:p w14:paraId="7093C25A" w14:textId="77777777" w:rsidR="00CD2AEE" w:rsidRDefault="0035775E">
            <w:pPr>
              <w:snapToGrid w:val="0"/>
              <w:rPr>
                <w:rFonts w:asciiTheme="minorHAnsi" w:eastAsiaTheme="minorEastAsia" w:hAnsiTheme="minorHAnsi"/>
              </w:rPr>
            </w:pPr>
            <w:r>
              <w:rPr>
                <w:rFonts w:ascii="ＭＳ 明朝" w:hAnsi="ＭＳ 明朝" w:cs="ＭＳ 明朝" w:hint="eastAsia"/>
              </w:rPr>
              <w:t>①</w:t>
            </w:r>
            <w:r>
              <w:rPr>
                <w:rFonts w:asciiTheme="minorHAnsi" w:eastAsiaTheme="minorEastAsia" w:hAnsiTheme="minorHAnsi"/>
              </w:rPr>
              <w:t>他ユーザの賛同の有無</w:t>
            </w:r>
          </w:p>
        </w:tc>
        <w:tc>
          <w:tcPr>
            <w:tcW w:w="663" w:type="dxa"/>
            <w:tcBorders>
              <w:left w:val="double" w:sz="4" w:space="0" w:color="auto"/>
            </w:tcBorders>
            <w:shd w:val="clear" w:color="auto" w:fill="auto"/>
          </w:tcPr>
          <w:p w14:paraId="6F93EA3B" w14:textId="77777777" w:rsidR="00CD2AEE" w:rsidRDefault="0035775E">
            <w:pPr>
              <w:snapToGrid w:val="0"/>
              <w:jc w:val="center"/>
              <w:rPr>
                <w:rFonts w:asciiTheme="minorHAnsi" w:eastAsiaTheme="minorEastAsia" w:hAnsiTheme="minorHAnsi"/>
              </w:rPr>
            </w:pPr>
            <w:r>
              <w:rPr>
                <w:rFonts w:asciiTheme="minorHAnsi" w:eastAsiaTheme="minorEastAsia" w:hAnsiTheme="minorHAnsi"/>
              </w:rPr>
              <w:t>／</w:t>
            </w:r>
          </w:p>
        </w:tc>
        <w:tc>
          <w:tcPr>
            <w:tcW w:w="4104" w:type="dxa"/>
            <w:tcBorders>
              <w:right w:val="single" w:sz="12" w:space="0" w:color="auto"/>
            </w:tcBorders>
            <w:shd w:val="clear" w:color="auto" w:fill="auto"/>
          </w:tcPr>
          <w:p w14:paraId="188DDD3C" w14:textId="77777777" w:rsidR="00CD2AEE" w:rsidRDefault="00CD2AEE">
            <w:pPr>
              <w:snapToGrid w:val="0"/>
              <w:rPr>
                <w:rFonts w:asciiTheme="minorHAnsi" w:eastAsiaTheme="minorEastAsia" w:hAnsiTheme="minorHAnsi"/>
              </w:rPr>
            </w:pPr>
          </w:p>
        </w:tc>
      </w:tr>
      <w:tr w:rsidR="00CD2AEE" w14:paraId="1E41813E" w14:textId="77777777">
        <w:tc>
          <w:tcPr>
            <w:tcW w:w="1227" w:type="dxa"/>
            <w:vMerge/>
            <w:tcBorders>
              <w:left w:val="single" w:sz="12" w:space="0" w:color="auto"/>
            </w:tcBorders>
            <w:shd w:val="clear" w:color="auto" w:fill="auto"/>
          </w:tcPr>
          <w:p w14:paraId="13B57F7B" w14:textId="77777777" w:rsidR="00CD2AEE" w:rsidRDefault="00CD2AEE">
            <w:pPr>
              <w:snapToGrid w:val="0"/>
              <w:rPr>
                <w:rFonts w:asciiTheme="minorHAnsi" w:eastAsiaTheme="minorEastAsia" w:hAnsiTheme="minorHAnsi"/>
                <w:color w:val="0000FF"/>
              </w:rPr>
            </w:pPr>
          </w:p>
        </w:tc>
        <w:tc>
          <w:tcPr>
            <w:tcW w:w="2471" w:type="dxa"/>
            <w:tcBorders>
              <w:right w:val="double" w:sz="4" w:space="0" w:color="auto"/>
            </w:tcBorders>
            <w:shd w:val="clear" w:color="auto" w:fill="auto"/>
          </w:tcPr>
          <w:p w14:paraId="34E84768" w14:textId="77777777" w:rsidR="00CD2AEE" w:rsidRDefault="0035775E">
            <w:pPr>
              <w:snapToGrid w:val="0"/>
              <w:rPr>
                <w:rFonts w:asciiTheme="minorHAnsi" w:eastAsiaTheme="minorEastAsia" w:hAnsiTheme="minorHAnsi"/>
              </w:rPr>
            </w:pPr>
            <w:r>
              <w:rPr>
                <w:rFonts w:ascii="ＭＳ 明朝" w:hAnsi="ＭＳ 明朝" w:cs="ＭＳ 明朝" w:hint="eastAsia"/>
              </w:rPr>
              <w:t>②</w:t>
            </w:r>
            <w:r>
              <w:rPr>
                <w:rFonts w:asciiTheme="minorHAnsi" w:eastAsiaTheme="minorEastAsia" w:hAnsiTheme="minorHAnsi"/>
              </w:rPr>
              <w:t>業務の変更による対応可否の検討有無</w:t>
            </w:r>
          </w:p>
        </w:tc>
        <w:tc>
          <w:tcPr>
            <w:tcW w:w="663" w:type="dxa"/>
            <w:tcBorders>
              <w:left w:val="double" w:sz="4" w:space="0" w:color="auto"/>
            </w:tcBorders>
            <w:shd w:val="clear" w:color="auto" w:fill="auto"/>
          </w:tcPr>
          <w:p w14:paraId="4E0843B0" w14:textId="77777777" w:rsidR="00CD2AEE" w:rsidRDefault="00CD2AEE">
            <w:pPr>
              <w:snapToGrid w:val="0"/>
              <w:jc w:val="center"/>
              <w:rPr>
                <w:rFonts w:asciiTheme="minorHAnsi" w:eastAsiaTheme="minorEastAsia" w:hAnsiTheme="minorHAnsi"/>
              </w:rPr>
            </w:pPr>
          </w:p>
          <w:p w14:paraId="2E1987C9" w14:textId="77777777" w:rsidR="00CD2AEE" w:rsidRDefault="0035775E">
            <w:pPr>
              <w:snapToGrid w:val="0"/>
              <w:jc w:val="center"/>
              <w:rPr>
                <w:rFonts w:asciiTheme="minorHAnsi" w:eastAsiaTheme="minorEastAsia" w:hAnsiTheme="minorHAnsi"/>
              </w:rPr>
            </w:pPr>
            <w:r>
              <w:rPr>
                <w:rFonts w:asciiTheme="minorHAnsi" w:eastAsiaTheme="minorEastAsia" w:hAnsiTheme="minorHAnsi"/>
              </w:rPr>
              <w:t>／</w:t>
            </w:r>
          </w:p>
        </w:tc>
        <w:tc>
          <w:tcPr>
            <w:tcW w:w="4104" w:type="dxa"/>
            <w:tcBorders>
              <w:right w:val="single" w:sz="12" w:space="0" w:color="auto"/>
            </w:tcBorders>
            <w:shd w:val="clear" w:color="auto" w:fill="auto"/>
          </w:tcPr>
          <w:p w14:paraId="247B037C" w14:textId="77777777" w:rsidR="00CD2AEE" w:rsidRDefault="00CD2AEE">
            <w:pPr>
              <w:snapToGrid w:val="0"/>
              <w:rPr>
                <w:rFonts w:asciiTheme="minorHAnsi" w:eastAsiaTheme="minorEastAsia" w:hAnsiTheme="minorHAnsi"/>
              </w:rPr>
            </w:pPr>
          </w:p>
        </w:tc>
      </w:tr>
      <w:tr w:rsidR="00CD2AEE" w14:paraId="00EA01D7" w14:textId="77777777">
        <w:trPr>
          <w:cantSplit/>
        </w:trPr>
        <w:tc>
          <w:tcPr>
            <w:tcW w:w="1227" w:type="dxa"/>
            <w:tcBorders>
              <w:left w:val="single" w:sz="12" w:space="0" w:color="auto"/>
            </w:tcBorders>
            <w:shd w:val="clear" w:color="auto" w:fill="auto"/>
          </w:tcPr>
          <w:p w14:paraId="5207EF27" w14:textId="77777777" w:rsidR="00CD2AEE" w:rsidRDefault="0035775E">
            <w:pPr>
              <w:snapToGrid w:val="0"/>
              <w:rPr>
                <w:rFonts w:asciiTheme="minorHAnsi" w:eastAsiaTheme="minorEastAsia" w:hAnsiTheme="minorHAnsi"/>
              </w:rPr>
            </w:pPr>
            <w:r>
              <w:rPr>
                <w:rFonts w:asciiTheme="minorHAnsi" w:eastAsiaTheme="minorEastAsia" w:hAnsiTheme="minorHAnsi"/>
              </w:rPr>
              <w:t>3.</w:t>
            </w:r>
            <w:r>
              <w:rPr>
                <w:rFonts w:asciiTheme="minorHAnsi" w:eastAsiaTheme="minorEastAsia" w:hAnsiTheme="minorHAnsi"/>
              </w:rPr>
              <w:t>印刷要件か</w:t>
            </w:r>
          </w:p>
        </w:tc>
        <w:tc>
          <w:tcPr>
            <w:tcW w:w="2471" w:type="dxa"/>
            <w:tcBorders>
              <w:right w:val="double" w:sz="4" w:space="0" w:color="auto"/>
            </w:tcBorders>
            <w:shd w:val="clear" w:color="auto" w:fill="auto"/>
          </w:tcPr>
          <w:p w14:paraId="156E9DE3" w14:textId="77777777" w:rsidR="00CD2AEE" w:rsidRDefault="0035775E">
            <w:pPr>
              <w:snapToGrid w:val="0"/>
              <w:rPr>
                <w:rFonts w:asciiTheme="minorHAnsi" w:eastAsiaTheme="minorEastAsia" w:hAnsiTheme="minorHAnsi"/>
              </w:rPr>
            </w:pPr>
            <w:r>
              <w:rPr>
                <w:rFonts w:ascii="ＭＳ 明朝" w:hAnsi="ＭＳ 明朝" w:cs="ＭＳ 明朝" w:hint="eastAsia"/>
              </w:rPr>
              <w:t>①</w:t>
            </w:r>
            <w:r>
              <w:rPr>
                <w:rFonts w:asciiTheme="minorHAnsi" w:eastAsiaTheme="minorEastAsia" w:hAnsiTheme="minorHAnsi"/>
              </w:rPr>
              <w:t>各社の帳票出力に依存する項目が否か</w:t>
            </w:r>
          </w:p>
        </w:tc>
        <w:tc>
          <w:tcPr>
            <w:tcW w:w="663" w:type="dxa"/>
            <w:tcBorders>
              <w:left w:val="double" w:sz="4" w:space="0" w:color="auto"/>
            </w:tcBorders>
            <w:shd w:val="clear" w:color="auto" w:fill="auto"/>
          </w:tcPr>
          <w:p w14:paraId="4FABC476" w14:textId="77777777" w:rsidR="00CD2AEE" w:rsidRDefault="00CD2AEE">
            <w:pPr>
              <w:snapToGrid w:val="0"/>
              <w:jc w:val="center"/>
              <w:rPr>
                <w:rFonts w:asciiTheme="minorHAnsi" w:eastAsiaTheme="minorEastAsia" w:hAnsiTheme="minorHAnsi"/>
              </w:rPr>
            </w:pPr>
          </w:p>
          <w:p w14:paraId="0B9CC926" w14:textId="77777777" w:rsidR="00CD2AEE" w:rsidRDefault="00CD2AEE">
            <w:pPr>
              <w:snapToGrid w:val="0"/>
              <w:rPr>
                <w:rFonts w:asciiTheme="minorHAnsi" w:eastAsiaTheme="minorEastAsia" w:hAnsiTheme="minorHAnsi"/>
              </w:rPr>
            </w:pPr>
          </w:p>
        </w:tc>
        <w:tc>
          <w:tcPr>
            <w:tcW w:w="4104" w:type="dxa"/>
            <w:tcBorders>
              <w:right w:val="single" w:sz="12" w:space="0" w:color="auto"/>
            </w:tcBorders>
            <w:shd w:val="clear" w:color="auto" w:fill="auto"/>
          </w:tcPr>
          <w:p w14:paraId="18DD67F6" w14:textId="77777777" w:rsidR="00CD2AEE" w:rsidRDefault="00CD2AEE">
            <w:pPr>
              <w:snapToGrid w:val="0"/>
              <w:rPr>
                <w:rFonts w:asciiTheme="minorHAnsi" w:eastAsiaTheme="minorEastAsia" w:hAnsiTheme="minorHAnsi"/>
              </w:rPr>
            </w:pPr>
          </w:p>
        </w:tc>
      </w:tr>
      <w:tr w:rsidR="00CD2AEE" w14:paraId="501F0EE0" w14:textId="77777777">
        <w:tc>
          <w:tcPr>
            <w:tcW w:w="1227" w:type="dxa"/>
            <w:tcBorders>
              <w:left w:val="single" w:sz="12" w:space="0" w:color="auto"/>
            </w:tcBorders>
            <w:shd w:val="clear" w:color="auto" w:fill="auto"/>
          </w:tcPr>
          <w:p w14:paraId="2C5554CC" w14:textId="77777777" w:rsidR="00CD2AEE" w:rsidRDefault="0035775E">
            <w:pPr>
              <w:snapToGrid w:val="0"/>
              <w:rPr>
                <w:rFonts w:asciiTheme="minorHAnsi" w:eastAsiaTheme="minorEastAsia" w:hAnsiTheme="minorHAnsi"/>
                <w:color w:val="0000FF"/>
              </w:rPr>
            </w:pPr>
            <w:r>
              <w:rPr>
                <w:rFonts w:asciiTheme="minorHAnsi" w:eastAsiaTheme="minorEastAsia" w:hAnsiTheme="minorHAnsi"/>
              </w:rPr>
              <w:t>4.</w:t>
            </w:r>
            <w:r>
              <w:rPr>
                <w:rFonts w:asciiTheme="minorHAnsi" w:eastAsiaTheme="minorEastAsia" w:hAnsiTheme="minorHAnsi"/>
              </w:rPr>
              <w:t>二重要件か</w:t>
            </w:r>
          </w:p>
        </w:tc>
        <w:tc>
          <w:tcPr>
            <w:tcW w:w="2471" w:type="dxa"/>
            <w:tcBorders>
              <w:right w:val="double" w:sz="4" w:space="0" w:color="auto"/>
            </w:tcBorders>
            <w:shd w:val="clear" w:color="auto" w:fill="auto"/>
          </w:tcPr>
          <w:p w14:paraId="60A2D8B8" w14:textId="77777777" w:rsidR="00CD2AEE" w:rsidRDefault="0035775E">
            <w:pPr>
              <w:snapToGrid w:val="0"/>
              <w:rPr>
                <w:rFonts w:asciiTheme="minorHAnsi" w:eastAsiaTheme="minorEastAsia" w:hAnsiTheme="minorHAnsi"/>
              </w:rPr>
            </w:pPr>
            <w:r>
              <w:rPr>
                <w:rFonts w:ascii="ＭＳ 明朝" w:hAnsi="ＭＳ 明朝" w:cs="ＭＳ 明朝" w:hint="eastAsia"/>
              </w:rPr>
              <w:t>①</w:t>
            </w:r>
            <w:r>
              <w:rPr>
                <w:rFonts w:asciiTheme="minorHAnsi" w:eastAsiaTheme="minorEastAsia" w:hAnsiTheme="minorHAnsi"/>
              </w:rPr>
              <w:t>他項目での類似機能がないか</w:t>
            </w:r>
          </w:p>
        </w:tc>
        <w:tc>
          <w:tcPr>
            <w:tcW w:w="663" w:type="dxa"/>
            <w:tcBorders>
              <w:left w:val="double" w:sz="4" w:space="0" w:color="auto"/>
            </w:tcBorders>
            <w:shd w:val="clear" w:color="auto" w:fill="auto"/>
          </w:tcPr>
          <w:p w14:paraId="6261028A" w14:textId="77777777" w:rsidR="00CD2AEE" w:rsidRDefault="00CD2AEE">
            <w:pPr>
              <w:snapToGrid w:val="0"/>
              <w:jc w:val="center"/>
              <w:rPr>
                <w:rFonts w:asciiTheme="minorHAnsi" w:eastAsiaTheme="minorEastAsia" w:hAnsiTheme="minorHAnsi"/>
              </w:rPr>
            </w:pPr>
          </w:p>
          <w:p w14:paraId="3EAB5BAC" w14:textId="77777777" w:rsidR="00CD2AEE" w:rsidRDefault="00CD2AEE">
            <w:pPr>
              <w:snapToGrid w:val="0"/>
              <w:rPr>
                <w:rFonts w:asciiTheme="minorHAnsi" w:eastAsiaTheme="minorEastAsia" w:hAnsiTheme="minorHAnsi"/>
              </w:rPr>
            </w:pPr>
          </w:p>
        </w:tc>
        <w:tc>
          <w:tcPr>
            <w:tcW w:w="4104" w:type="dxa"/>
            <w:tcBorders>
              <w:right w:val="single" w:sz="12" w:space="0" w:color="auto"/>
            </w:tcBorders>
            <w:shd w:val="clear" w:color="auto" w:fill="auto"/>
          </w:tcPr>
          <w:p w14:paraId="4EE8B2C5" w14:textId="77777777" w:rsidR="00CD2AEE" w:rsidRDefault="00CD2AEE">
            <w:pPr>
              <w:snapToGrid w:val="0"/>
              <w:rPr>
                <w:rFonts w:asciiTheme="minorHAnsi" w:eastAsiaTheme="minorEastAsia" w:hAnsiTheme="minorHAnsi"/>
              </w:rPr>
            </w:pPr>
          </w:p>
        </w:tc>
      </w:tr>
      <w:tr w:rsidR="00CD2AEE" w14:paraId="43DB5A53" w14:textId="77777777">
        <w:tc>
          <w:tcPr>
            <w:tcW w:w="1227" w:type="dxa"/>
            <w:vMerge w:val="restart"/>
            <w:tcBorders>
              <w:left w:val="single" w:sz="12" w:space="0" w:color="auto"/>
            </w:tcBorders>
            <w:shd w:val="clear" w:color="auto" w:fill="auto"/>
          </w:tcPr>
          <w:p w14:paraId="528A8303" w14:textId="77777777" w:rsidR="00CD2AEE" w:rsidRDefault="0035775E">
            <w:pPr>
              <w:snapToGrid w:val="0"/>
              <w:rPr>
                <w:rFonts w:asciiTheme="minorHAnsi" w:eastAsiaTheme="minorEastAsia" w:hAnsiTheme="minorHAnsi"/>
              </w:rPr>
            </w:pPr>
            <w:r>
              <w:rPr>
                <w:rFonts w:asciiTheme="minorHAnsi" w:eastAsiaTheme="minorEastAsia" w:hAnsiTheme="minorHAnsi"/>
              </w:rPr>
              <w:t>5.</w:t>
            </w:r>
            <w:r>
              <w:rPr>
                <w:rFonts w:asciiTheme="minorHAnsi" w:eastAsiaTheme="minorEastAsia" w:hAnsiTheme="minorHAnsi"/>
              </w:rPr>
              <w:t>定義の明確化</w:t>
            </w:r>
          </w:p>
          <w:p w14:paraId="26D0E98D" w14:textId="77777777" w:rsidR="00CD2AEE" w:rsidRDefault="00CD2AEE">
            <w:pPr>
              <w:snapToGrid w:val="0"/>
              <w:rPr>
                <w:rFonts w:asciiTheme="minorHAnsi" w:eastAsiaTheme="minorEastAsia" w:hAnsiTheme="minorHAnsi"/>
              </w:rPr>
            </w:pPr>
          </w:p>
        </w:tc>
        <w:tc>
          <w:tcPr>
            <w:tcW w:w="2471" w:type="dxa"/>
            <w:tcBorders>
              <w:right w:val="double" w:sz="4" w:space="0" w:color="auto"/>
            </w:tcBorders>
            <w:shd w:val="clear" w:color="auto" w:fill="auto"/>
          </w:tcPr>
          <w:p w14:paraId="379C896F" w14:textId="77777777" w:rsidR="00CD2AEE" w:rsidRDefault="0035775E">
            <w:pPr>
              <w:snapToGrid w:val="0"/>
              <w:rPr>
                <w:rFonts w:asciiTheme="minorHAnsi" w:eastAsiaTheme="minorEastAsia" w:hAnsiTheme="minorHAnsi"/>
              </w:rPr>
            </w:pPr>
            <w:r>
              <w:rPr>
                <w:rFonts w:ascii="ＭＳ 明朝" w:hAnsi="ＭＳ 明朝" w:cs="ＭＳ 明朝" w:hint="eastAsia"/>
              </w:rPr>
              <w:t>①</w:t>
            </w:r>
            <w:r>
              <w:rPr>
                <w:rFonts w:asciiTheme="minorHAnsi" w:eastAsiaTheme="minorEastAsia" w:hAnsiTheme="minorHAnsi"/>
              </w:rPr>
              <w:t>類似項目との違いは明確か</w:t>
            </w:r>
          </w:p>
        </w:tc>
        <w:tc>
          <w:tcPr>
            <w:tcW w:w="663" w:type="dxa"/>
            <w:tcBorders>
              <w:left w:val="double" w:sz="4" w:space="0" w:color="auto"/>
            </w:tcBorders>
            <w:shd w:val="clear" w:color="auto" w:fill="auto"/>
          </w:tcPr>
          <w:p w14:paraId="0B513E8B" w14:textId="77777777" w:rsidR="00CD2AEE" w:rsidRDefault="00CD2AEE">
            <w:pPr>
              <w:snapToGrid w:val="0"/>
              <w:jc w:val="center"/>
              <w:rPr>
                <w:rFonts w:asciiTheme="minorHAnsi" w:eastAsiaTheme="minorEastAsia" w:hAnsiTheme="minorHAnsi"/>
              </w:rPr>
            </w:pPr>
          </w:p>
          <w:p w14:paraId="46D91E75" w14:textId="77777777" w:rsidR="00CD2AEE" w:rsidRDefault="00CD2AEE">
            <w:pPr>
              <w:snapToGrid w:val="0"/>
              <w:rPr>
                <w:rFonts w:asciiTheme="minorHAnsi" w:eastAsiaTheme="minorEastAsia" w:hAnsiTheme="minorHAnsi"/>
              </w:rPr>
            </w:pPr>
          </w:p>
        </w:tc>
        <w:tc>
          <w:tcPr>
            <w:tcW w:w="4104" w:type="dxa"/>
            <w:tcBorders>
              <w:right w:val="single" w:sz="12" w:space="0" w:color="auto"/>
            </w:tcBorders>
            <w:shd w:val="clear" w:color="auto" w:fill="auto"/>
          </w:tcPr>
          <w:p w14:paraId="12723EAE" w14:textId="77777777" w:rsidR="00CD2AEE" w:rsidRDefault="00CD2AEE">
            <w:pPr>
              <w:snapToGrid w:val="0"/>
              <w:rPr>
                <w:rFonts w:asciiTheme="minorHAnsi" w:eastAsiaTheme="minorEastAsia" w:hAnsiTheme="minorHAnsi"/>
              </w:rPr>
            </w:pPr>
          </w:p>
        </w:tc>
      </w:tr>
      <w:tr w:rsidR="00CD2AEE" w14:paraId="12BD218C" w14:textId="77777777">
        <w:trPr>
          <w:cantSplit/>
        </w:trPr>
        <w:tc>
          <w:tcPr>
            <w:tcW w:w="1227" w:type="dxa"/>
            <w:vMerge/>
            <w:tcBorders>
              <w:left w:val="single" w:sz="12" w:space="0" w:color="auto"/>
            </w:tcBorders>
            <w:shd w:val="clear" w:color="auto" w:fill="auto"/>
          </w:tcPr>
          <w:p w14:paraId="5124F612" w14:textId="77777777" w:rsidR="00CD2AEE" w:rsidRDefault="00CD2AEE">
            <w:pPr>
              <w:snapToGrid w:val="0"/>
              <w:rPr>
                <w:rFonts w:asciiTheme="minorHAnsi" w:eastAsiaTheme="minorEastAsia" w:hAnsiTheme="minorHAnsi"/>
                <w:color w:val="FF0000"/>
              </w:rPr>
            </w:pPr>
          </w:p>
        </w:tc>
        <w:tc>
          <w:tcPr>
            <w:tcW w:w="2471" w:type="dxa"/>
            <w:tcBorders>
              <w:right w:val="double" w:sz="4" w:space="0" w:color="auto"/>
            </w:tcBorders>
            <w:shd w:val="clear" w:color="auto" w:fill="auto"/>
          </w:tcPr>
          <w:p w14:paraId="1200FB2A" w14:textId="77777777" w:rsidR="00CD2AEE" w:rsidRDefault="0035775E">
            <w:pPr>
              <w:snapToGrid w:val="0"/>
              <w:rPr>
                <w:rFonts w:asciiTheme="minorHAnsi" w:eastAsiaTheme="minorEastAsia" w:hAnsiTheme="minorHAnsi"/>
                <w:color w:val="FF0000"/>
              </w:rPr>
            </w:pPr>
            <w:r>
              <w:rPr>
                <w:rFonts w:ascii="ＭＳ 明朝" w:hAnsi="ＭＳ 明朝" w:cs="ＭＳ 明朝" w:hint="eastAsia"/>
              </w:rPr>
              <w:t>②</w:t>
            </w:r>
            <w:r>
              <w:rPr>
                <w:rFonts w:asciiTheme="minorHAnsi" w:eastAsiaTheme="minorEastAsia" w:hAnsiTheme="minorHAnsi"/>
              </w:rPr>
              <w:t>規約全体を通して定義を明確にしているか</w:t>
            </w:r>
          </w:p>
        </w:tc>
        <w:tc>
          <w:tcPr>
            <w:tcW w:w="663" w:type="dxa"/>
            <w:tcBorders>
              <w:left w:val="double" w:sz="4" w:space="0" w:color="auto"/>
            </w:tcBorders>
            <w:shd w:val="clear" w:color="auto" w:fill="auto"/>
          </w:tcPr>
          <w:p w14:paraId="4AB03FF1" w14:textId="77777777" w:rsidR="00CD2AEE" w:rsidRDefault="00CD2AEE">
            <w:pPr>
              <w:snapToGrid w:val="0"/>
              <w:jc w:val="center"/>
              <w:rPr>
                <w:rFonts w:asciiTheme="minorHAnsi" w:eastAsiaTheme="minorEastAsia" w:hAnsiTheme="minorHAnsi"/>
              </w:rPr>
            </w:pPr>
          </w:p>
          <w:p w14:paraId="6691D78A" w14:textId="77777777" w:rsidR="00CD2AEE" w:rsidRDefault="0035775E">
            <w:pPr>
              <w:snapToGrid w:val="0"/>
              <w:jc w:val="center"/>
              <w:rPr>
                <w:rFonts w:asciiTheme="minorHAnsi" w:eastAsiaTheme="minorEastAsia" w:hAnsiTheme="minorHAnsi"/>
              </w:rPr>
            </w:pPr>
            <w:r>
              <w:rPr>
                <w:rFonts w:asciiTheme="minorHAnsi" w:eastAsiaTheme="minorEastAsia" w:hAnsiTheme="minorHAnsi"/>
              </w:rPr>
              <w:t>／</w:t>
            </w:r>
          </w:p>
        </w:tc>
        <w:tc>
          <w:tcPr>
            <w:tcW w:w="4104" w:type="dxa"/>
            <w:tcBorders>
              <w:right w:val="single" w:sz="12" w:space="0" w:color="auto"/>
            </w:tcBorders>
            <w:shd w:val="clear" w:color="auto" w:fill="auto"/>
          </w:tcPr>
          <w:p w14:paraId="0406C4EB" w14:textId="77777777" w:rsidR="00CD2AEE" w:rsidRDefault="00CD2AEE">
            <w:pPr>
              <w:snapToGrid w:val="0"/>
              <w:rPr>
                <w:rFonts w:asciiTheme="minorHAnsi" w:eastAsiaTheme="minorEastAsia" w:hAnsiTheme="minorHAnsi"/>
              </w:rPr>
            </w:pPr>
          </w:p>
        </w:tc>
      </w:tr>
      <w:tr w:rsidR="00CD2AEE" w14:paraId="5C961B17" w14:textId="77777777">
        <w:trPr>
          <w:cantSplit/>
        </w:trPr>
        <w:tc>
          <w:tcPr>
            <w:tcW w:w="1227" w:type="dxa"/>
            <w:tcBorders>
              <w:left w:val="single" w:sz="12" w:space="0" w:color="auto"/>
              <w:bottom w:val="single" w:sz="12" w:space="0" w:color="auto"/>
            </w:tcBorders>
            <w:shd w:val="clear" w:color="auto" w:fill="auto"/>
          </w:tcPr>
          <w:p w14:paraId="7CBCB7D8" w14:textId="77777777" w:rsidR="00CD2AEE" w:rsidRDefault="0035775E">
            <w:pPr>
              <w:snapToGrid w:val="0"/>
              <w:rPr>
                <w:rFonts w:asciiTheme="minorHAnsi" w:eastAsiaTheme="minorEastAsia" w:hAnsiTheme="minorHAnsi"/>
                <w:color w:val="0000FF"/>
              </w:rPr>
            </w:pPr>
            <w:r>
              <w:rPr>
                <w:rFonts w:asciiTheme="minorHAnsi" w:eastAsiaTheme="minorEastAsia" w:hAnsiTheme="minorHAnsi"/>
              </w:rPr>
              <w:t>6.</w:t>
            </w:r>
            <w:r>
              <w:rPr>
                <w:rFonts w:asciiTheme="minorHAnsi" w:eastAsiaTheme="minorEastAsia" w:hAnsiTheme="minorHAnsi"/>
              </w:rPr>
              <w:t>改訂の緊急度</w:t>
            </w:r>
          </w:p>
        </w:tc>
        <w:tc>
          <w:tcPr>
            <w:tcW w:w="2471" w:type="dxa"/>
            <w:tcBorders>
              <w:bottom w:val="single" w:sz="12" w:space="0" w:color="auto"/>
              <w:right w:val="double" w:sz="4" w:space="0" w:color="auto"/>
            </w:tcBorders>
            <w:shd w:val="clear" w:color="auto" w:fill="auto"/>
          </w:tcPr>
          <w:p w14:paraId="6EE5DE50" w14:textId="77777777" w:rsidR="00CD2AEE" w:rsidRDefault="0035775E">
            <w:pPr>
              <w:snapToGrid w:val="0"/>
              <w:rPr>
                <w:rFonts w:asciiTheme="minorHAnsi" w:eastAsiaTheme="minorEastAsia" w:hAnsiTheme="minorHAnsi"/>
              </w:rPr>
            </w:pPr>
            <w:r>
              <w:rPr>
                <w:rFonts w:ascii="ＭＳ 明朝" w:hAnsi="ＭＳ 明朝" w:cs="ＭＳ 明朝" w:hint="eastAsia"/>
              </w:rPr>
              <w:t>①</w:t>
            </w:r>
            <w:r>
              <w:rPr>
                <w:rFonts w:asciiTheme="minorHAnsi" w:eastAsiaTheme="minorEastAsia" w:hAnsiTheme="minorHAnsi"/>
              </w:rPr>
              <w:t>即時対応の必要性の有無</w:t>
            </w:r>
          </w:p>
        </w:tc>
        <w:tc>
          <w:tcPr>
            <w:tcW w:w="663" w:type="dxa"/>
            <w:tcBorders>
              <w:left w:val="double" w:sz="4" w:space="0" w:color="auto"/>
              <w:bottom w:val="single" w:sz="12" w:space="0" w:color="auto"/>
            </w:tcBorders>
            <w:shd w:val="clear" w:color="auto" w:fill="auto"/>
          </w:tcPr>
          <w:p w14:paraId="038EA538" w14:textId="77777777" w:rsidR="00CD2AEE" w:rsidRDefault="00CD2AEE">
            <w:pPr>
              <w:snapToGrid w:val="0"/>
              <w:jc w:val="center"/>
              <w:rPr>
                <w:rFonts w:asciiTheme="minorHAnsi" w:eastAsiaTheme="minorEastAsia" w:hAnsiTheme="minorHAnsi"/>
              </w:rPr>
            </w:pPr>
          </w:p>
          <w:p w14:paraId="1264F617" w14:textId="77777777" w:rsidR="00CD2AEE" w:rsidRDefault="00CD2AEE">
            <w:pPr>
              <w:snapToGrid w:val="0"/>
              <w:rPr>
                <w:rFonts w:asciiTheme="minorHAnsi" w:eastAsiaTheme="minorEastAsia" w:hAnsiTheme="minorHAnsi"/>
              </w:rPr>
            </w:pPr>
          </w:p>
        </w:tc>
        <w:tc>
          <w:tcPr>
            <w:tcW w:w="4104" w:type="dxa"/>
            <w:tcBorders>
              <w:bottom w:val="single" w:sz="12" w:space="0" w:color="auto"/>
              <w:right w:val="single" w:sz="12" w:space="0" w:color="auto"/>
            </w:tcBorders>
            <w:shd w:val="clear" w:color="auto" w:fill="auto"/>
          </w:tcPr>
          <w:p w14:paraId="4641924B" w14:textId="77777777" w:rsidR="00CD2AEE" w:rsidRDefault="00CD2AEE">
            <w:pPr>
              <w:snapToGrid w:val="0"/>
              <w:rPr>
                <w:rFonts w:asciiTheme="minorHAnsi" w:eastAsiaTheme="minorEastAsia" w:hAnsiTheme="minorHAnsi"/>
              </w:rPr>
            </w:pPr>
          </w:p>
        </w:tc>
      </w:tr>
    </w:tbl>
    <w:p w14:paraId="059A2504" w14:textId="77777777" w:rsidR="00CD2AEE" w:rsidRDefault="00CD2AEE">
      <w:pPr>
        <w:snapToGrid w:val="0"/>
        <w:rPr>
          <w:rFonts w:asciiTheme="minorHAnsi" w:eastAsiaTheme="minorEastAsia" w:hAnsiTheme="minorHAnsi"/>
        </w:rPr>
      </w:pP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9"/>
        <w:gridCol w:w="7106"/>
      </w:tblGrid>
      <w:tr w:rsidR="00CD2AEE" w14:paraId="61FE536F" w14:textId="77777777">
        <w:trPr>
          <w:trHeight w:val="900"/>
        </w:trPr>
        <w:tc>
          <w:tcPr>
            <w:tcW w:w="1359" w:type="dxa"/>
            <w:tcBorders>
              <w:top w:val="single" w:sz="12" w:space="0" w:color="auto"/>
              <w:left w:val="single" w:sz="12" w:space="0" w:color="auto"/>
              <w:bottom w:val="single" w:sz="4" w:space="0" w:color="auto"/>
              <w:right w:val="double" w:sz="4" w:space="0" w:color="auto"/>
            </w:tcBorders>
            <w:shd w:val="clear" w:color="auto" w:fill="auto"/>
          </w:tcPr>
          <w:p w14:paraId="058AADE6" w14:textId="77777777" w:rsidR="00CD2AEE" w:rsidRDefault="0035775E">
            <w:pPr>
              <w:snapToGrid w:val="0"/>
              <w:rPr>
                <w:rFonts w:asciiTheme="minorHAnsi" w:eastAsiaTheme="minorEastAsia" w:hAnsiTheme="minorHAnsi"/>
              </w:rPr>
            </w:pPr>
            <w:r>
              <w:rPr>
                <w:rFonts w:asciiTheme="minorHAnsi" w:eastAsiaTheme="minorEastAsia" w:hAnsiTheme="minorHAnsi"/>
              </w:rPr>
              <w:lastRenderedPageBreak/>
              <w:t>審議結果</w:t>
            </w:r>
          </w:p>
        </w:tc>
        <w:tc>
          <w:tcPr>
            <w:tcW w:w="7106" w:type="dxa"/>
            <w:tcBorders>
              <w:top w:val="single" w:sz="12" w:space="0" w:color="auto"/>
              <w:left w:val="double" w:sz="4" w:space="0" w:color="auto"/>
              <w:bottom w:val="single" w:sz="4" w:space="0" w:color="auto"/>
              <w:right w:val="single" w:sz="12" w:space="0" w:color="auto"/>
            </w:tcBorders>
            <w:shd w:val="clear" w:color="auto" w:fill="auto"/>
          </w:tcPr>
          <w:p w14:paraId="343E00CF" w14:textId="77777777" w:rsidR="00CD2AEE" w:rsidRDefault="0035775E">
            <w:pPr>
              <w:snapToGrid w:val="0"/>
              <w:rPr>
                <w:rFonts w:asciiTheme="minorHAnsi" w:eastAsiaTheme="minorEastAsia" w:hAnsiTheme="minorHAnsi"/>
              </w:rPr>
            </w:pPr>
            <w:r>
              <w:rPr>
                <w:rFonts w:asciiTheme="minorHAnsi" w:eastAsiaTheme="minorEastAsia" w:hAnsiTheme="minorHAnsi"/>
              </w:rPr>
              <w:t>(</w:t>
            </w:r>
            <w:r>
              <w:rPr>
                <w:rFonts w:asciiTheme="minorHAnsi" w:eastAsiaTheme="minorEastAsia" w:hAnsiTheme="minorHAnsi"/>
              </w:rPr>
              <w:t>単に承認／非承認だけでなく、そのような結果となった理由等も記載</w:t>
            </w:r>
            <w:r>
              <w:rPr>
                <w:rFonts w:asciiTheme="minorHAnsi" w:eastAsiaTheme="minorEastAsia" w:hAnsiTheme="minorHAnsi"/>
              </w:rPr>
              <w:t>)</w:t>
            </w:r>
          </w:p>
          <w:p w14:paraId="49B1DE24" w14:textId="77777777" w:rsidR="00CD2AEE" w:rsidRDefault="0035775E">
            <w:pPr>
              <w:widowControl/>
              <w:snapToGrid w:val="0"/>
              <w:jc w:val="left"/>
              <w:rPr>
                <w:rFonts w:asciiTheme="minorHAnsi" w:eastAsiaTheme="minorEastAsia" w:hAnsiTheme="minorHAnsi"/>
                <w:color w:val="000000"/>
              </w:rPr>
            </w:pPr>
            <w:r>
              <w:rPr>
                <w:rFonts w:asciiTheme="minorHAnsi" w:eastAsiaTheme="minorEastAsia" w:hAnsiTheme="minorHAnsi"/>
                <w:color w:val="000000"/>
              </w:rPr>
              <w:t>＜</w:t>
            </w:r>
            <w:r>
              <w:rPr>
                <w:rFonts w:asciiTheme="minorHAnsi" w:eastAsiaTheme="minorEastAsia" w:hAnsiTheme="minorHAnsi"/>
                <w:color w:val="000000"/>
              </w:rPr>
              <w:t>xxxx</w:t>
            </w:r>
            <w:r>
              <w:rPr>
                <w:rFonts w:asciiTheme="minorHAnsi" w:eastAsiaTheme="minorEastAsia" w:hAnsiTheme="minorHAnsi"/>
                <w:color w:val="000000"/>
              </w:rPr>
              <w:t>＞</w:t>
            </w:r>
          </w:p>
          <w:p w14:paraId="47A3D5DB" w14:textId="77777777" w:rsidR="00CD2AEE" w:rsidRDefault="00CD2AEE">
            <w:pPr>
              <w:widowControl/>
              <w:snapToGrid w:val="0"/>
              <w:jc w:val="left"/>
              <w:rPr>
                <w:rFonts w:asciiTheme="minorHAnsi" w:eastAsiaTheme="minorEastAsia" w:hAnsiTheme="minorHAnsi"/>
                <w:color w:val="000000"/>
              </w:rPr>
            </w:pPr>
          </w:p>
          <w:p w14:paraId="73501709" w14:textId="77777777" w:rsidR="00CD2AEE" w:rsidRDefault="00CD2AEE">
            <w:pPr>
              <w:snapToGrid w:val="0"/>
              <w:rPr>
                <w:rFonts w:asciiTheme="minorHAnsi" w:eastAsiaTheme="minorEastAsia" w:hAnsiTheme="minorHAnsi"/>
              </w:rPr>
            </w:pPr>
          </w:p>
          <w:p w14:paraId="6290A45C" w14:textId="77777777" w:rsidR="00CD2AEE" w:rsidRDefault="00CD2AEE">
            <w:pPr>
              <w:snapToGrid w:val="0"/>
              <w:rPr>
                <w:rFonts w:asciiTheme="minorHAnsi" w:eastAsiaTheme="minorEastAsia" w:hAnsiTheme="minorHAnsi"/>
              </w:rPr>
            </w:pPr>
          </w:p>
        </w:tc>
      </w:tr>
      <w:tr w:rsidR="00CD2AEE" w14:paraId="1C68D1F6" w14:textId="77777777">
        <w:trPr>
          <w:trHeight w:val="690"/>
        </w:trPr>
        <w:tc>
          <w:tcPr>
            <w:tcW w:w="1359" w:type="dxa"/>
            <w:tcBorders>
              <w:top w:val="single" w:sz="4" w:space="0" w:color="auto"/>
              <w:left w:val="single" w:sz="12" w:space="0" w:color="auto"/>
              <w:bottom w:val="single" w:sz="12" w:space="0" w:color="auto"/>
              <w:right w:val="double" w:sz="4" w:space="0" w:color="auto"/>
            </w:tcBorders>
            <w:shd w:val="clear" w:color="auto" w:fill="auto"/>
          </w:tcPr>
          <w:p w14:paraId="74D3A662" w14:textId="77777777" w:rsidR="00CD2AEE" w:rsidRDefault="0035775E">
            <w:pPr>
              <w:snapToGrid w:val="0"/>
              <w:rPr>
                <w:rFonts w:asciiTheme="minorHAnsi" w:eastAsiaTheme="minorEastAsia" w:hAnsiTheme="minorHAnsi"/>
              </w:rPr>
            </w:pPr>
            <w:r>
              <w:rPr>
                <w:rFonts w:asciiTheme="minorHAnsi" w:eastAsiaTheme="minorEastAsia" w:hAnsiTheme="minorHAnsi"/>
              </w:rPr>
              <w:t>今後の対応</w:t>
            </w:r>
          </w:p>
        </w:tc>
        <w:tc>
          <w:tcPr>
            <w:tcW w:w="7106" w:type="dxa"/>
            <w:tcBorders>
              <w:top w:val="single" w:sz="4" w:space="0" w:color="auto"/>
              <w:left w:val="double" w:sz="4" w:space="0" w:color="auto"/>
              <w:bottom w:val="single" w:sz="12" w:space="0" w:color="auto"/>
              <w:right w:val="single" w:sz="12" w:space="0" w:color="auto"/>
            </w:tcBorders>
            <w:shd w:val="clear" w:color="auto" w:fill="auto"/>
          </w:tcPr>
          <w:p w14:paraId="76A2EE5E" w14:textId="77777777" w:rsidR="00CD2AEE" w:rsidRDefault="0035775E">
            <w:pPr>
              <w:snapToGrid w:val="0"/>
              <w:rPr>
                <w:rFonts w:asciiTheme="minorHAnsi" w:eastAsiaTheme="minorEastAsia" w:hAnsiTheme="minorHAnsi"/>
              </w:rPr>
            </w:pPr>
            <w:r>
              <w:rPr>
                <w:rFonts w:asciiTheme="minorHAnsi" w:eastAsiaTheme="minorEastAsia" w:hAnsiTheme="minorHAnsi"/>
              </w:rPr>
              <w:t>(</w:t>
            </w:r>
            <w:r>
              <w:rPr>
                <w:rFonts w:asciiTheme="minorHAnsi" w:eastAsiaTheme="minorEastAsia" w:hAnsiTheme="minorHAnsi"/>
              </w:rPr>
              <w:t>上部審議機関への申し送り事項／差戻しの場合の再審議ポイントの提示など</w:t>
            </w:r>
            <w:r>
              <w:rPr>
                <w:rFonts w:asciiTheme="minorHAnsi" w:eastAsiaTheme="minorEastAsia" w:hAnsiTheme="minorHAnsi"/>
              </w:rPr>
              <w:t>)</w:t>
            </w:r>
          </w:p>
          <w:p w14:paraId="639F7439" w14:textId="77777777" w:rsidR="00CD2AEE" w:rsidRDefault="00CD2AEE">
            <w:pPr>
              <w:snapToGrid w:val="0"/>
              <w:rPr>
                <w:rFonts w:asciiTheme="minorHAnsi" w:eastAsiaTheme="minorEastAsia" w:hAnsiTheme="minorHAnsi"/>
              </w:rPr>
            </w:pPr>
          </w:p>
          <w:p w14:paraId="773A9415" w14:textId="77777777" w:rsidR="00CD2AEE" w:rsidRDefault="00CD2AEE">
            <w:pPr>
              <w:snapToGrid w:val="0"/>
              <w:rPr>
                <w:rFonts w:asciiTheme="minorHAnsi" w:eastAsiaTheme="minorEastAsia" w:hAnsiTheme="minorHAnsi"/>
              </w:rPr>
            </w:pPr>
          </w:p>
          <w:p w14:paraId="1D4FE09E" w14:textId="77777777" w:rsidR="00CD2AEE" w:rsidRDefault="00CD2AEE">
            <w:pPr>
              <w:snapToGrid w:val="0"/>
              <w:rPr>
                <w:rFonts w:asciiTheme="minorHAnsi" w:eastAsiaTheme="minorEastAsia" w:hAnsiTheme="minorHAnsi"/>
              </w:rPr>
            </w:pPr>
          </w:p>
        </w:tc>
      </w:tr>
    </w:tbl>
    <w:p w14:paraId="7C4B858F" w14:textId="77777777" w:rsidR="00CD2AEE" w:rsidRDefault="00CD2AEE">
      <w:pPr>
        <w:snapToGrid w:val="0"/>
        <w:rPr>
          <w:rFonts w:asciiTheme="minorHAnsi" w:eastAsiaTheme="minorEastAsia" w:hAnsiTheme="minorHAnsi"/>
        </w:rPr>
      </w:pPr>
    </w:p>
    <w:tbl>
      <w:tblPr>
        <w:tblW w:w="7491"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7491"/>
      </w:tblGrid>
      <w:tr w:rsidR="00CD2AEE" w14:paraId="35F049E5" w14:textId="77777777">
        <w:trPr>
          <w:trHeight w:val="705"/>
          <w:jc w:val="center"/>
        </w:trPr>
        <w:tc>
          <w:tcPr>
            <w:tcW w:w="7491" w:type="dxa"/>
          </w:tcPr>
          <w:p w14:paraId="784FABD1" w14:textId="77777777" w:rsidR="00CD2AEE" w:rsidRDefault="0035775E">
            <w:pPr>
              <w:snapToGrid w:val="0"/>
              <w:rPr>
                <w:rFonts w:asciiTheme="minorHAnsi" w:eastAsiaTheme="minorEastAsia" w:hAnsiTheme="minorHAnsi"/>
              </w:rPr>
            </w:pPr>
            <w:r>
              <w:rPr>
                <w:rFonts w:asciiTheme="minorHAnsi" w:eastAsiaTheme="minorEastAsia" w:hAnsiTheme="minorHAnsi"/>
              </w:rPr>
              <w:t>【チェック欄の凡例】</w:t>
            </w:r>
          </w:p>
          <w:p w14:paraId="237F6E48" w14:textId="77777777" w:rsidR="00CD2AEE" w:rsidRDefault="0035775E">
            <w:pPr>
              <w:snapToGrid w:val="0"/>
              <w:ind w:firstLineChars="100" w:firstLine="210"/>
              <w:rPr>
                <w:rFonts w:asciiTheme="minorHAnsi" w:eastAsiaTheme="minorEastAsia" w:hAnsiTheme="minorHAnsi"/>
              </w:rPr>
            </w:pPr>
            <w:r>
              <w:rPr>
                <w:rFonts w:ascii="ＭＳ Ｐ明朝" w:eastAsia="ＭＳ Ｐ明朝" w:hAnsi="ＭＳ Ｐ明朝"/>
              </w:rPr>
              <w:t>○</w:t>
            </w:r>
            <w:r>
              <w:rPr>
                <w:rFonts w:asciiTheme="minorHAnsi" w:eastAsiaTheme="minorEastAsia" w:hAnsiTheme="minorHAnsi"/>
              </w:rPr>
              <w:t>：問題なし</w:t>
            </w:r>
          </w:p>
          <w:p w14:paraId="6AB695A6" w14:textId="77777777" w:rsidR="00CD2AEE" w:rsidRDefault="0035775E">
            <w:pPr>
              <w:snapToGrid w:val="0"/>
              <w:ind w:firstLineChars="100" w:firstLine="210"/>
              <w:rPr>
                <w:rFonts w:asciiTheme="minorHAnsi" w:eastAsiaTheme="minorEastAsia" w:hAnsiTheme="minorHAnsi"/>
              </w:rPr>
            </w:pPr>
            <w:r>
              <w:rPr>
                <w:rFonts w:ascii="Cambria Math" w:eastAsiaTheme="minorEastAsia" w:hAnsi="Cambria Math" w:cs="Cambria Math"/>
              </w:rPr>
              <w:t>△</w:t>
            </w:r>
            <w:r>
              <w:rPr>
                <w:rFonts w:asciiTheme="minorHAnsi" w:eastAsiaTheme="minorEastAsia" w:hAnsiTheme="minorHAnsi"/>
              </w:rPr>
              <w:t>：やや問題あり／指摘事項に対する配慮があるとよい</w:t>
            </w:r>
          </w:p>
          <w:p w14:paraId="7997E4CE" w14:textId="77777777" w:rsidR="00CD2AEE" w:rsidRDefault="0035775E">
            <w:pPr>
              <w:snapToGrid w:val="0"/>
              <w:ind w:firstLineChars="100" w:firstLine="210"/>
              <w:rPr>
                <w:rFonts w:asciiTheme="minorHAnsi" w:eastAsiaTheme="minorEastAsia" w:hAnsiTheme="minorHAnsi"/>
              </w:rPr>
            </w:pPr>
            <w:r>
              <w:rPr>
                <w:rFonts w:asciiTheme="minorHAnsi" w:eastAsiaTheme="minorEastAsia" w:hAnsiTheme="minorHAnsi"/>
              </w:rPr>
              <w:t>／：対象外／該当しない</w:t>
            </w:r>
          </w:p>
          <w:p w14:paraId="5331BB6E" w14:textId="77777777" w:rsidR="00CD2AEE" w:rsidRDefault="0035775E">
            <w:pPr>
              <w:snapToGrid w:val="0"/>
              <w:ind w:firstLineChars="100" w:firstLine="210"/>
              <w:rPr>
                <w:rFonts w:asciiTheme="minorHAnsi" w:eastAsiaTheme="minorEastAsia" w:hAnsiTheme="minorHAnsi"/>
              </w:rPr>
            </w:pPr>
            <w:r>
              <w:rPr>
                <w:rFonts w:asciiTheme="minorHAnsi" w:eastAsiaTheme="minorEastAsia" w:hAnsiTheme="minorHAnsi"/>
              </w:rPr>
              <w:t>×</w:t>
            </w:r>
            <w:r>
              <w:rPr>
                <w:rFonts w:asciiTheme="minorHAnsi" w:eastAsiaTheme="minorEastAsia" w:hAnsiTheme="minorHAnsi"/>
              </w:rPr>
              <w:t>：問題あり／指摘事項への対応が必要</w:t>
            </w:r>
          </w:p>
        </w:tc>
      </w:tr>
    </w:tbl>
    <w:p w14:paraId="5E4FB559" w14:textId="77777777" w:rsidR="00CD2AEE" w:rsidRDefault="0035775E">
      <w:pPr>
        <w:snapToGrid w:val="0"/>
        <w:rPr>
          <w:rFonts w:asciiTheme="minorHAnsi" w:eastAsiaTheme="minorEastAsia" w:hAnsiTheme="minorHAnsi"/>
          <w:b/>
        </w:rPr>
      </w:pPr>
      <w:r>
        <w:rPr>
          <w:rFonts w:asciiTheme="minorHAnsi" w:eastAsiaTheme="minorEastAsia" w:hAnsiTheme="minorHAnsi"/>
          <w:b/>
        </w:rPr>
        <w:br w:type="page"/>
      </w:r>
    </w:p>
    <w:p w14:paraId="32ED0B66" w14:textId="77777777" w:rsidR="00CD2AEE" w:rsidRDefault="0035775E">
      <w:pPr>
        <w:autoSpaceDE w:val="0"/>
        <w:autoSpaceDN w:val="0"/>
        <w:adjustRightInd w:val="0"/>
        <w:snapToGrid w:val="0"/>
        <w:jc w:val="left"/>
        <w:rPr>
          <w:rFonts w:asciiTheme="minorHAnsi" w:eastAsiaTheme="minorEastAsia" w:hAnsiTheme="minorHAnsi"/>
          <w:color w:val="000000"/>
        </w:rPr>
      </w:pPr>
      <w:r>
        <w:rPr>
          <w:rFonts w:asciiTheme="minorHAnsi" w:eastAsiaTheme="minorEastAsia" w:hAnsiTheme="minorHAnsi" w:hint="eastAsia"/>
          <w:color w:val="000000"/>
        </w:rPr>
        <w:lastRenderedPageBreak/>
        <w:t>参考</w:t>
      </w:r>
    </w:p>
    <w:p w14:paraId="4ADB0964" w14:textId="77777777" w:rsidR="00CD2AEE" w:rsidRDefault="00CD2AEE">
      <w:pPr>
        <w:autoSpaceDE w:val="0"/>
        <w:autoSpaceDN w:val="0"/>
        <w:adjustRightInd w:val="0"/>
        <w:snapToGrid w:val="0"/>
        <w:jc w:val="left"/>
        <w:rPr>
          <w:rFonts w:asciiTheme="minorHAnsi" w:eastAsiaTheme="minorEastAsia" w:hAnsiTheme="minorHAnsi"/>
          <w:color w:val="000000"/>
        </w:rPr>
      </w:pPr>
    </w:p>
    <w:p w14:paraId="50042A27" w14:textId="77777777" w:rsidR="00CD2AEE" w:rsidRDefault="0035775E">
      <w:pPr>
        <w:snapToGrid w:val="0"/>
        <w:rPr>
          <w:rFonts w:asciiTheme="minorHAnsi" w:eastAsiaTheme="minorEastAsia" w:hAnsiTheme="minorHAnsi"/>
        </w:rPr>
      </w:pPr>
      <w:r>
        <w:rPr>
          <w:rFonts w:asciiTheme="minorHAnsi" w:eastAsiaTheme="minorEastAsia" w:hAnsiTheme="minorHAnsi"/>
        </w:rPr>
        <w:t>｢消費税の仕入税額控除制度における適格請求書等保存方式に関するＱ＆Ａ　平成</w:t>
      </w:r>
      <w:r>
        <w:rPr>
          <w:rFonts w:asciiTheme="minorHAnsi" w:eastAsiaTheme="minorEastAsia" w:hAnsiTheme="minorHAnsi"/>
        </w:rPr>
        <w:t xml:space="preserve"> 30 </w:t>
      </w:r>
      <w:r>
        <w:rPr>
          <w:rFonts w:asciiTheme="minorHAnsi" w:eastAsiaTheme="minorEastAsia" w:hAnsiTheme="minorHAnsi"/>
        </w:rPr>
        <w:t>年６月（令和４年４月改訂）国税庁軽減税率・インボイス制度対応室国税庁､（</w:t>
      </w:r>
      <w:r>
        <w:rPr>
          <w:rFonts w:asciiTheme="minorHAnsi" w:eastAsiaTheme="minorEastAsia" w:hAnsiTheme="minorHAnsi" w:hint="eastAsia"/>
        </w:rPr>
        <w:t>適格請求書等保存方式の概要）</w:t>
      </w:r>
      <w:r>
        <w:rPr>
          <w:rFonts w:asciiTheme="minorHAnsi" w:eastAsiaTheme="minorEastAsia" w:hAnsiTheme="minorHAnsi"/>
        </w:rPr>
        <w:t>問</w:t>
      </w:r>
      <w:r>
        <w:rPr>
          <w:rFonts w:asciiTheme="minorHAnsi" w:eastAsiaTheme="minorEastAsia" w:hAnsiTheme="minorHAnsi" w:hint="eastAsia"/>
        </w:rPr>
        <w:t>1</w:t>
      </w:r>
      <w:r>
        <w:rPr>
          <w:rFonts w:asciiTheme="minorHAnsi" w:eastAsiaTheme="minorEastAsia" w:hAnsiTheme="minorHAnsi"/>
        </w:rPr>
        <w:t>｣より抜粋｡</w:t>
      </w:r>
    </w:p>
    <w:p w14:paraId="4AD1F86D" w14:textId="77777777" w:rsidR="00CD2AEE" w:rsidRDefault="0035775E">
      <w:pPr>
        <w:autoSpaceDE w:val="0"/>
        <w:autoSpaceDN w:val="0"/>
        <w:adjustRightInd w:val="0"/>
        <w:snapToGrid w:val="0"/>
        <w:jc w:val="left"/>
        <w:rPr>
          <w:rFonts w:asciiTheme="minorHAnsi" w:eastAsiaTheme="minorEastAsia" w:hAnsiTheme="minorHAnsi"/>
          <w:color w:val="000000"/>
        </w:rPr>
      </w:pPr>
      <w:r>
        <w:rPr>
          <w:noProof/>
        </w:rPr>
        <mc:AlternateContent>
          <mc:Choice Requires="wps">
            <w:drawing>
              <wp:anchor distT="0" distB="0" distL="114300" distR="114300" simplePos="0" relativeHeight="251669504" behindDoc="0" locked="0" layoutInCell="1" allowOverlap="1">
                <wp:simplePos x="0" y="0"/>
                <wp:positionH relativeFrom="column">
                  <wp:posOffset>767715</wp:posOffset>
                </wp:positionH>
                <wp:positionV relativeFrom="paragraph">
                  <wp:posOffset>4812030</wp:posOffset>
                </wp:positionV>
                <wp:extent cx="1971675" cy="1619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1971675" cy="161925"/>
                        </a:xfrm>
                        <a:prstGeom prst="rect">
                          <a:avLst/>
                        </a:prstGeom>
                        <a:noFill/>
                        <a:ln>
                          <a:solidFill>
                            <a:srgbClr val="FF0000"/>
                          </a:solidFill>
                        </a:ln>
                        <a:effectLst/>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36000" tIns="36000" rIns="36000" bIns="36000" numCol="1" spcCol="0" rtlCol="0" fromWordArt="0" anchor="t" anchorCtr="0" forceAA="0" compatLnSpc="1">
                        <a:noAutofit/>
                      </wps:bodyPr>
                    </wps:wsp>
                  </a:graphicData>
                </a:graphic>
              </wp:anchor>
            </w:drawing>
          </mc:Choice>
          <mc:Fallback xmlns:wpsCustomData="http://www.wps.cn/officeDocument/2013/wpsCustomData">
            <w:pict>
              <v:rect id="正方形/長方形 4" o:spid="_x0000_s1026" o:spt="1" style="position:absolute;left:0pt;margin-left:60.45pt;margin-top:378.9pt;height:12.75pt;width:155.25pt;z-index:251669504;mso-width-relative:page;mso-height-relative:page;" filled="f" stroked="t" coordsize="21600,21600" o:gfxdata="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uLfzE2gAAAAsB&#10;AAAPAAAAAAAAAAEAIAAAACIAAABkcnMvZG93bnJldi54bWxQSwECFAAUAAAACACHTuJAmCaOPlIC&#10;AAB+BAAADgAAAAAAAAABACAAAAApAQAAZHJzL2Uyb0RvYy54bWxQSwUGAAAAAAYABgBZAQAA7QUA&#10;AAAA&#10;">
                <v:fill on="f" focussize="0,0"/>
                <v:stroke color="#FF0000 [3200]" joinstyle="round"/>
                <v:imagedata o:title=""/>
                <o:lock v:ext="edit" aspectratio="f"/>
                <v:textbox inset="1mm,1mm,1mm,1mm"/>
              </v:rect>
            </w:pict>
          </mc:Fallback>
        </mc:AlternateContent>
      </w:r>
      <w:r>
        <w:rPr>
          <w:noProof/>
        </w:rPr>
        <w:drawing>
          <wp:inline distT="0" distB="0" distL="0" distR="0">
            <wp:extent cx="5400040" cy="6223000"/>
            <wp:effectExtent l="19050" t="19050" r="10160" b="2540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400040" cy="6223000"/>
                    </a:xfrm>
                    <a:prstGeom prst="rect">
                      <a:avLst/>
                    </a:prstGeom>
                    <a:ln w="3175">
                      <a:solidFill>
                        <a:schemeClr val="tx1"/>
                      </a:solidFill>
                    </a:ln>
                  </pic:spPr>
                </pic:pic>
              </a:graphicData>
            </a:graphic>
          </wp:inline>
        </w:drawing>
      </w:r>
    </w:p>
    <w:p w14:paraId="74345AC4" w14:textId="77777777" w:rsidR="00CD2AEE" w:rsidRDefault="0035775E">
      <w:pPr>
        <w:widowControl/>
        <w:jc w:val="left"/>
        <w:rPr>
          <w:rFonts w:ascii="Cambria Math" w:eastAsiaTheme="minorEastAsia" w:hAnsi="Cambria Math" w:cs="Cambria Math"/>
        </w:rPr>
      </w:pPr>
      <w:r>
        <w:rPr>
          <w:rFonts w:ascii="Cambria Math" w:eastAsiaTheme="minorEastAsia" w:hAnsi="Cambria Math" w:cs="Cambria Math"/>
        </w:rPr>
        <w:br w:type="page"/>
      </w:r>
    </w:p>
    <w:p w14:paraId="178B03FF" w14:textId="77777777" w:rsidR="00CD2AEE" w:rsidRDefault="0035775E">
      <w:pPr>
        <w:snapToGrid w:val="0"/>
        <w:rPr>
          <w:rFonts w:ascii="Cambria Math" w:eastAsiaTheme="minorEastAsia" w:hAnsi="Cambria Math" w:cs="Cambria Math"/>
        </w:rPr>
      </w:pPr>
      <w:r>
        <w:rPr>
          <w:rFonts w:ascii="Cambria Math" w:eastAsiaTheme="minorEastAsia" w:hAnsi="Cambria Math" w:cs="Cambria Math" w:hint="eastAsia"/>
        </w:rPr>
        <w:lastRenderedPageBreak/>
        <w:t>意見</w:t>
      </w:r>
    </w:p>
    <w:p w14:paraId="4B250B9A" w14:textId="77777777" w:rsidR="00CD2AEE" w:rsidRDefault="00CD2AEE">
      <w:pPr>
        <w:snapToGrid w:val="0"/>
        <w:rPr>
          <w:rFonts w:ascii="Cambria Math" w:eastAsiaTheme="minorEastAsia" w:hAnsi="Cambria Math" w:cs="Cambria Math"/>
        </w:rPr>
      </w:pPr>
    </w:p>
    <w:p w14:paraId="673AF519" w14:textId="77777777" w:rsidR="00CD2AEE" w:rsidRDefault="0035775E">
      <w:pPr>
        <w:jc w:val="left"/>
        <w:rPr>
          <w:rFonts w:asciiTheme="minorHAnsi" w:eastAsia="ＭＳ Ｐ明朝" w:hAnsiTheme="minorHAnsi"/>
        </w:rPr>
      </w:pPr>
      <w:r>
        <w:rPr>
          <w:rFonts w:asciiTheme="minorHAnsi" w:eastAsia="ＭＳ Ｐ明朝" w:hAnsiTheme="minorHAnsi" w:hint="eastAsia"/>
        </w:rPr>
        <w:t>2022/09/14(</w:t>
      </w:r>
      <w:r>
        <w:rPr>
          <w:rFonts w:asciiTheme="minorHAnsi" w:eastAsia="ＭＳ Ｐ明朝" w:hAnsiTheme="minorHAnsi" w:hint="eastAsia"/>
        </w:rPr>
        <w:t>水</w:t>
      </w:r>
      <w:r>
        <w:rPr>
          <w:rFonts w:asciiTheme="minorHAnsi" w:eastAsia="ＭＳ Ｐ明朝" w:hAnsiTheme="minorHAnsi" w:hint="eastAsia"/>
        </w:rPr>
        <w:t>)10:23</w:t>
      </w:r>
      <w:r>
        <w:rPr>
          <w:rFonts w:asciiTheme="minorHAnsi" w:eastAsia="ＭＳ Ｐ明朝" w:hAnsiTheme="minorHAnsi"/>
        </w:rPr>
        <w:t>平松</w:t>
      </w:r>
      <w:r>
        <w:rPr>
          <w:rFonts w:asciiTheme="minorHAnsi" w:eastAsia="ＭＳ Ｐ明朝" w:hAnsiTheme="minorHAnsi" w:cs="ＭＳ Ｐゴシック" w:hint="eastAsia"/>
          <w:kern w:val="0"/>
        </w:rPr>
        <w:t>(</w:t>
      </w:r>
      <w:r>
        <w:rPr>
          <w:rFonts w:asciiTheme="minorHAnsi" w:eastAsia="ＭＳ Ｐ明朝" w:hAnsiTheme="minorHAnsi"/>
        </w:rPr>
        <w:t>CEC</w:t>
      </w:r>
      <w:r>
        <w:rPr>
          <w:rFonts w:asciiTheme="minorHAnsi" w:eastAsia="ＭＳ Ｐ明朝" w:hAnsiTheme="minorHAnsi" w:hint="eastAsia"/>
        </w:rPr>
        <w:t>)</w:t>
      </w:r>
    </w:p>
    <w:p w14:paraId="5BD9BE56" w14:textId="77777777" w:rsidR="00CD2AEE" w:rsidRDefault="0035775E">
      <w:pPr>
        <w:jc w:val="left"/>
        <w:rPr>
          <w:rFonts w:asciiTheme="minorHAnsi" w:eastAsia="ＭＳ Ｐ明朝" w:hAnsiTheme="minorHAnsi"/>
        </w:rPr>
      </w:pPr>
      <w:r>
        <w:rPr>
          <w:rFonts w:asciiTheme="minorHAnsi" w:eastAsia="ＭＳ Ｐ明朝" w:hAnsiTheme="minorHAnsi" w:hint="eastAsia"/>
        </w:rPr>
        <w:t>ＣＥＣ内部で検討した結果について、以下ご報告します。</w:t>
      </w:r>
    </w:p>
    <w:p w14:paraId="4B67C58E" w14:textId="77777777" w:rsidR="00CD2AEE" w:rsidRDefault="0035775E">
      <w:pPr>
        <w:jc w:val="left"/>
        <w:rPr>
          <w:rFonts w:asciiTheme="minorHAnsi" w:eastAsia="ＭＳ Ｐ明朝" w:hAnsiTheme="minorHAnsi"/>
        </w:rPr>
      </w:pPr>
      <w:r>
        <w:rPr>
          <w:rFonts w:asciiTheme="minorHAnsi" w:eastAsia="ＭＳ Ｐ明朝" w:hAnsiTheme="minorHAnsi" w:hint="eastAsia"/>
        </w:rPr>
        <w:t>結論としては、現行規約の修正は不適切と考えます</w:t>
      </w:r>
    </w:p>
    <w:p w14:paraId="6712AA08" w14:textId="77777777" w:rsidR="00CD2AEE" w:rsidRDefault="0035775E">
      <w:pPr>
        <w:jc w:val="left"/>
        <w:rPr>
          <w:rFonts w:asciiTheme="minorHAnsi" w:eastAsia="ＭＳ Ｐ明朝" w:hAnsiTheme="minorHAnsi"/>
        </w:rPr>
      </w:pPr>
      <w:r>
        <w:rPr>
          <w:rFonts w:asciiTheme="minorHAnsi" w:eastAsia="ＭＳ Ｐ明朝" w:hAnsiTheme="minorHAnsi" w:hint="eastAsia"/>
        </w:rPr>
        <w:t>理由としては、</w:t>
      </w:r>
    </w:p>
    <w:p w14:paraId="5211DFC1" w14:textId="77777777" w:rsidR="00CD2AEE" w:rsidRDefault="0035775E">
      <w:pPr>
        <w:jc w:val="left"/>
        <w:rPr>
          <w:rFonts w:asciiTheme="minorHAnsi" w:eastAsia="ＭＳ Ｐ明朝" w:hAnsiTheme="minorHAnsi"/>
        </w:rPr>
      </w:pPr>
      <w:r>
        <w:rPr>
          <w:rFonts w:asciiTheme="minorHAnsi" w:eastAsia="ＭＳ Ｐ明朝" w:hAnsiTheme="minorHAnsi" w:hint="eastAsia"/>
        </w:rPr>
        <w:t>まず、</w:t>
      </w:r>
      <w:r>
        <w:rPr>
          <w:rFonts w:asciiTheme="minorHAnsi" w:eastAsia="ＭＳ Ｐ明朝" w:hAnsiTheme="minorHAnsi" w:hint="eastAsia"/>
        </w:rPr>
        <w:t>[1008]</w:t>
      </w:r>
      <w:r>
        <w:rPr>
          <w:rFonts w:asciiTheme="minorHAnsi" w:eastAsia="ＭＳ Ｐ明朝" w:hAnsiTheme="minorHAnsi" w:hint="eastAsia"/>
        </w:rPr>
        <w:t>帳票年月日は、現在規約に記載されている表現（「例として、見積依頼メッセージにおいては見積を依頼した年月日を、見積回答メッセージにおいては見積を回答した年月日を示す。」）は適切と考えます。</w:t>
      </w:r>
    </w:p>
    <w:p w14:paraId="12C1C9B4" w14:textId="77777777" w:rsidR="00CD2AEE" w:rsidRDefault="0035775E">
      <w:pPr>
        <w:jc w:val="left"/>
        <w:rPr>
          <w:rFonts w:asciiTheme="minorHAnsi" w:eastAsia="ＭＳ Ｐ明朝" w:hAnsiTheme="minorHAnsi"/>
        </w:rPr>
      </w:pPr>
      <w:r>
        <w:rPr>
          <w:rFonts w:asciiTheme="minorHAnsi" w:eastAsia="ＭＳ Ｐ明朝" w:hAnsiTheme="minorHAnsi" w:hint="eastAsia"/>
        </w:rPr>
        <w:t>CR</w:t>
      </w:r>
      <w:r>
        <w:rPr>
          <w:rFonts w:asciiTheme="minorHAnsi" w:eastAsia="ＭＳ Ｐ明朝" w:hAnsiTheme="minorHAnsi" w:hint="eastAsia"/>
        </w:rPr>
        <w:t>で問題とされている、「課税資産の譲渡等を行った年月日」に相当する、データ項目は</w:t>
      </w:r>
      <w:r>
        <w:rPr>
          <w:rFonts w:asciiTheme="minorHAnsi" w:eastAsia="ＭＳ Ｐ明朝" w:hAnsiTheme="minorHAnsi" w:hint="eastAsia"/>
        </w:rPr>
        <w:t>CI-NET</w:t>
      </w:r>
      <w:r>
        <w:rPr>
          <w:rFonts w:asciiTheme="minorHAnsi" w:eastAsia="ＭＳ Ｐ明朝" w:hAnsiTheme="minorHAnsi" w:hint="eastAsia"/>
        </w:rPr>
        <w:t>にありませんが、かといって、発行日・依頼日の意味合いを持つ</w:t>
      </w:r>
      <w:r>
        <w:rPr>
          <w:rFonts w:asciiTheme="minorHAnsi" w:eastAsia="ＭＳ Ｐ明朝" w:hAnsiTheme="minorHAnsi" w:hint="eastAsia"/>
        </w:rPr>
        <w:t>[1008]</w:t>
      </w:r>
      <w:r>
        <w:rPr>
          <w:rFonts w:asciiTheme="minorHAnsi" w:eastAsia="ＭＳ Ｐ明朝" w:hAnsiTheme="minorHAnsi" w:hint="eastAsia"/>
        </w:rPr>
        <w:t>帳票年月日に、「課税資産の譲渡等を行った年月日」をセットするのは不適切であり、かつ本来の意味合いの日付が無くなるのは問題と考えます。</w:t>
      </w:r>
    </w:p>
    <w:p w14:paraId="2F63C905" w14:textId="77777777" w:rsidR="00CD2AEE" w:rsidRDefault="0035775E">
      <w:pPr>
        <w:jc w:val="left"/>
        <w:rPr>
          <w:rFonts w:asciiTheme="minorHAnsi" w:eastAsia="ＭＳ Ｐ明朝" w:hAnsiTheme="minorHAnsi"/>
        </w:rPr>
      </w:pPr>
      <w:r>
        <w:rPr>
          <w:rFonts w:asciiTheme="minorHAnsi" w:eastAsia="ＭＳ Ｐ明朝" w:hAnsiTheme="minorHAnsi" w:hint="eastAsia"/>
        </w:rPr>
        <w:t xml:space="preserve">　運用としては、「送り状」やその他の項目等を利用して記載するのが適切と考えます。</w:t>
      </w:r>
    </w:p>
    <w:p w14:paraId="22239B5C" w14:textId="77777777" w:rsidR="00CD2AEE" w:rsidRDefault="0035775E">
      <w:pPr>
        <w:jc w:val="left"/>
        <w:rPr>
          <w:rFonts w:asciiTheme="minorHAnsi" w:eastAsia="ＭＳ Ｐ明朝" w:hAnsiTheme="minorHAnsi"/>
        </w:rPr>
      </w:pPr>
      <w:r>
        <w:rPr>
          <w:rFonts w:asciiTheme="minorHAnsi" w:eastAsia="ＭＳ Ｐ明朝" w:hAnsiTheme="minorHAnsi" w:hint="eastAsia"/>
        </w:rPr>
        <w:t>CI-NET</w:t>
      </w:r>
      <w:r>
        <w:rPr>
          <w:rFonts w:asciiTheme="minorHAnsi" w:eastAsia="ＭＳ Ｐ明朝" w:hAnsiTheme="minorHAnsi" w:hint="eastAsia"/>
        </w:rPr>
        <w:t>の請求における送り状は請求の一部と考えられますが、検討ください。理由は、請求データの一部を構成しているからで、実際保管データは送り状を含んでいます。</w:t>
      </w:r>
    </w:p>
    <w:p w14:paraId="4B0BEA65" w14:textId="77777777" w:rsidR="00CD2AEE" w:rsidRDefault="00CD2AEE">
      <w:pPr>
        <w:jc w:val="left"/>
        <w:rPr>
          <w:rFonts w:asciiTheme="minorHAnsi" w:eastAsia="ＭＳ Ｐ明朝" w:hAnsiTheme="minorHAnsi"/>
        </w:rPr>
      </w:pPr>
    </w:p>
    <w:p w14:paraId="232BF398" w14:textId="77777777" w:rsidR="00CD2AEE" w:rsidRDefault="0035775E">
      <w:pPr>
        <w:jc w:val="left"/>
        <w:rPr>
          <w:rFonts w:asciiTheme="minorHAnsi" w:eastAsia="ＭＳ Ｐ明朝" w:hAnsiTheme="minorHAnsi"/>
        </w:rPr>
      </w:pPr>
      <w:r>
        <w:rPr>
          <w:rFonts w:asciiTheme="minorHAnsi" w:eastAsia="ＭＳ Ｐ明朝" w:hAnsiTheme="minorHAnsi" w:hint="eastAsia"/>
        </w:rPr>
        <w:t>2022/09/14(</w:t>
      </w:r>
      <w:r>
        <w:rPr>
          <w:rFonts w:asciiTheme="minorHAnsi" w:eastAsia="ＭＳ Ｐ明朝" w:hAnsiTheme="minorHAnsi" w:hint="eastAsia"/>
        </w:rPr>
        <w:t>水</w:t>
      </w:r>
      <w:r>
        <w:rPr>
          <w:rFonts w:asciiTheme="minorHAnsi" w:eastAsia="ＭＳ Ｐ明朝" w:hAnsiTheme="minorHAnsi" w:hint="eastAsia"/>
        </w:rPr>
        <w:t>)11:09</w:t>
      </w:r>
      <w:r>
        <w:rPr>
          <w:rFonts w:asciiTheme="minorHAnsi" w:eastAsia="ＭＳ Ｐ明朝" w:hAnsiTheme="minorHAnsi" w:hint="eastAsia"/>
        </w:rPr>
        <w:t>西村</w:t>
      </w:r>
      <w:r>
        <w:rPr>
          <w:rFonts w:asciiTheme="minorHAnsi" w:eastAsia="ＭＳ Ｐ明朝" w:hAnsiTheme="minorHAnsi" w:hint="eastAsia"/>
        </w:rPr>
        <w:t>(</w:t>
      </w:r>
      <w:r>
        <w:rPr>
          <w:rFonts w:asciiTheme="minorHAnsi" w:eastAsia="ＭＳ Ｐ明朝" w:hAnsiTheme="minorHAnsi" w:hint="eastAsia"/>
        </w:rPr>
        <w:t>安藤･間</w:t>
      </w:r>
      <w:r>
        <w:rPr>
          <w:rFonts w:asciiTheme="minorHAnsi" w:eastAsia="ＭＳ Ｐ明朝" w:hAnsiTheme="minorHAnsi" w:hint="eastAsia"/>
        </w:rPr>
        <w:t>)</w:t>
      </w:r>
    </w:p>
    <w:p w14:paraId="682CCBF5" w14:textId="77777777" w:rsidR="00CD2AEE" w:rsidRDefault="0035775E">
      <w:pPr>
        <w:jc w:val="left"/>
        <w:rPr>
          <w:rFonts w:asciiTheme="minorHAnsi" w:eastAsia="ＭＳ Ｐ明朝" w:hAnsiTheme="minorHAnsi"/>
        </w:rPr>
      </w:pPr>
      <w:r>
        <w:rPr>
          <w:rFonts w:asciiTheme="minorHAnsi" w:eastAsia="ＭＳ Ｐ明朝" w:hAnsiTheme="minorHAnsi" w:hint="eastAsia"/>
        </w:rPr>
        <w:t>国税庁　インボイス制度に関するＱ＆Ａに問１に記載の通り、適格請求書には、「課税資産の譲渡等を行った年月日」を記載することとなっています。請求書等にこの年月日が記載されていない場合、適格請求書に該当致しません。</w:t>
      </w:r>
    </w:p>
    <w:p w14:paraId="1999699F" w14:textId="77777777" w:rsidR="00CD2AEE" w:rsidRDefault="0035775E">
      <w:pPr>
        <w:jc w:val="left"/>
        <w:rPr>
          <w:rFonts w:asciiTheme="minorHAnsi" w:eastAsia="ＭＳ Ｐ明朝" w:hAnsiTheme="minorHAnsi"/>
        </w:rPr>
      </w:pPr>
      <w:r>
        <w:rPr>
          <w:rFonts w:asciiTheme="minorHAnsi" w:eastAsia="ＭＳ Ｐ明朝" w:hAnsiTheme="minorHAnsi" w:hint="eastAsia"/>
        </w:rPr>
        <w:t>インボイス対応として必要項目となりますので、送り状では対応できません。</w:t>
      </w:r>
    </w:p>
    <w:p w14:paraId="2D75B6A7" w14:textId="77777777" w:rsidR="00CD2AEE" w:rsidRDefault="0035775E">
      <w:pPr>
        <w:autoSpaceDE w:val="0"/>
        <w:autoSpaceDN w:val="0"/>
        <w:adjustRightInd w:val="0"/>
        <w:snapToGrid w:val="0"/>
        <w:jc w:val="left"/>
        <w:rPr>
          <w:rFonts w:asciiTheme="minorHAnsi" w:eastAsiaTheme="minorEastAsia" w:hAnsiTheme="minorHAnsi"/>
          <w:color w:val="000000"/>
        </w:rPr>
      </w:pPr>
      <w:r>
        <w:rPr>
          <w:rFonts w:asciiTheme="minorHAnsi" w:eastAsiaTheme="minorEastAsia" w:hAnsiTheme="minorHAnsi" w:hint="eastAsia"/>
          <w:color w:val="000000"/>
        </w:rPr>
        <w:t>下記が根拠です｡</w:t>
      </w:r>
    </w:p>
    <w:p w14:paraId="17ECFFDC" w14:textId="77777777" w:rsidR="00CD2AEE" w:rsidRDefault="0035775E">
      <w:pPr>
        <w:snapToGrid w:val="0"/>
        <w:rPr>
          <w:rFonts w:asciiTheme="minorHAnsi" w:eastAsiaTheme="minorEastAsia" w:hAnsiTheme="minorHAnsi"/>
        </w:rPr>
      </w:pPr>
      <w:r>
        <w:rPr>
          <w:rFonts w:asciiTheme="minorHAnsi" w:eastAsiaTheme="minorEastAsia" w:hAnsiTheme="minorHAnsi" w:hint="eastAsia"/>
        </w:rPr>
        <w:t>本資料</w:t>
      </w:r>
      <w:r>
        <w:rPr>
          <w:rFonts w:asciiTheme="minorHAnsi" w:eastAsiaTheme="minorEastAsia" w:hAnsiTheme="minorHAnsi" w:hint="eastAsia"/>
        </w:rPr>
        <w:t>p.12</w:t>
      </w:r>
      <w:r>
        <w:rPr>
          <w:rFonts w:asciiTheme="minorHAnsi" w:eastAsiaTheme="minorEastAsia" w:hAnsiTheme="minorHAnsi" w:hint="eastAsia"/>
        </w:rPr>
        <w:t xml:space="preserve">　</w:t>
      </w:r>
      <w:r>
        <w:rPr>
          <w:rFonts w:asciiTheme="minorHAnsi" w:eastAsiaTheme="minorEastAsia" w:hAnsiTheme="minorHAnsi"/>
        </w:rPr>
        <w:t>｢消費税の仕入税額控除制度における適格請求書等保存方式に関するＱ＆Ａ　平成</w:t>
      </w:r>
      <w:r>
        <w:rPr>
          <w:rFonts w:asciiTheme="minorHAnsi" w:eastAsiaTheme="minorEastAsia" w:hAnsiTheme="minorHAnsi"/>
        </w:rPr>
        <w:t xml:space="preserve"> 30 </w:t>
      </w:r>
      <w:r>
        <w:rPr>
          <w:rFonts w:asciiTheme="minorHAnsi" w:eastAsiaTheme="minorEastAsia" w:hAnsiTheme="minorHAnsi"/>
        </w:rPr>
        <w:t>年６月（令和４年４月改訂）国税庁軽減税率・インボイス制度対応室国税庁､（</w:t>
      </w:r>
      <w:r>
        <w:rPr>
          <w:rFonts w:asciiTheme="minorHAnsi" w:eastAsiaTheme="minorEastAsia" w:hAnsiTheme="minorHAnsi" w:hint="eastAsia"/>
        </w:rPr>
        <w:t>適格請求書等保存方式の概要）</w:t>
      </w:r>
      <w:r>
        <w:rPr>
          <w:rFonts w:asciiTheme="minorHAnsi" w:eastAsiaTheme="minorEastAsia" w:hAnsiTheme="minorHAnsi"/>
        </w:rPr>
        <w:t>問</w:t>
      </w:r>
      <w:r>
        <w:rPr>
          <w:rFonts w:asciiTheme="minorHAnsi" w:eastAsiaTheme="minorEastAsia" w:hAnsiTheme="minorHAnsi" w:hint="eastAsia"/>
        </w:rPr>
        <w:t>1</w:t>
      </w:r>
      <w:r>
        <w:rPr>
          <w:rFonts w:asciiTheme="minorHAnsi" w:eastAsiaTheme="minorEastAsia" w:hAnsiTheme="minorHAnsi"/>
        </w:rPr>
        <w:t>｣より抜粋｡</w:t>
      </w:r>
    </w:p>
    <w:p w14:paraId="7A205091" w14:textId="77777777" w:rsidR="00CD2AEE" w:rsidRDefault="00CD2AEE">
      <w:pPr>
        <w:snapToGrid w:val="0"/>
        <w:rPr>
          <w:rFonts w:ascii="Cambria Math" w:eastAsiaTheme="minorEastAsia" w:hAnsi="Cambria Math" w:cs="Cambria Math"/>
        </w:rPr>
      </w:pPr>
    </w:p>
    <w:p w14:paraId="44BFCCFA" w14:textId="77777777" w:rsidR="00CD2AEE" w:rsidRDefault="0035775E">
      <w:pPr>
        <w:jc w:val="left"/>
        <w:rPr>
          <w:rFonts w:asciiTheme="minorHAnsi" w:eastAsia="ＭＳ Ｐ明朝" w:hAnsiTheme="minorHAnsi"/>
        </w:rPr>
      </w:pPr>
      <w:r>
        <w:rPr>
          <w:rFonts w:asciiTheme="minorHAnsi" w:eastAsia="ＭＳ Ｐ明朝" w:hAnsiTheme="minorHAnsi" w:hint="eastAsia"/>
        </w:rPr>
        <w:t>2022/09/15(</w:t>
      </w:r>
      <w:r>
        <w:rPr>
          <w:rFonts w:asciiTheme="minorHAnsi" w:eastAsia="ＭＳ Ｐ明朝" w:hAnsiTheme="minorHAnsi" w:hint="eastAsia"/>
        </w:rPr>
        <w:t>木</w:t>
      </w:r>
      <w:r>
        <w:rPr>
          <w:rFonts w:asciiTheme="minorHAnsi" w:eastAsia="ＭＳ Ｐ明朝" w:hAnsiTheme="minorHAnsi" w:hint="eastAsia"/>
        </w:rPr>
        <w:t>)8:32</w:t>
      </w:r>
      <w:r>
        <w:rPr>
          <w:rFonts w:asciiTheme="minorHAnsi" w:eastAsia="ＭＳ Ｐ明朝" w:hAnsiTheme="minorHAnsi" w:hint="eastAsia"/>
        </w:rPr>
        <w:t>村瀬</w:t>
      </w:r>
      <w:r>
        <w:rPr>
          <w:rFonts w:asciiTheme="minorHAnsi" w:eastAsia="ＭＳ Ｐ明朝" w:hAnsiTheme="minorHAnsi" w:cs="ＭＳ Ｐゴシック" w:hint="eastAsia"/>
          <w:kern w:val="0"/>
        </w:rPr>
        <w:t>(</w:t>
      </w:r>
      <w:r>
        <w:rPr>
          <w:rFonts w:asciiTheme="minorHAnsi" w:eastAsia="ＭＳ Ｐ明朝" w:hAnsiTheme="minorHAnsi"/>
        </w:rPr>
        <w:t>CEC</w:t>
      </w:r>
      <w:r>
        <w:rPr>
          <w:rFonts w:asciiTheme="minorHAnsi" w:eastAsia="ＭＳ Ｐ明朝" w:hAnsiTheme="minorHAnsi" w:hint="eastAsia"/>
        </w:rPr>
        <w:t>)</w:t>
      </w:r>
    </w:p>
    <w:p w14:paraId="0D2767DE" w14:textId="77777777" w:rsidR="00CD2AEE" w:rsidRDefault="0035775E">
      <w:pPr>
        <w:snapToGrid w:val="0"/>
        <w:rPr>
          <w:rFonts w:ascii="Cambria Math" w:eastAsiaTheme="minorEastAsia" w:hAnsi="Cambria Math" w:cs="Cambria Math"/>
        </w:rPr>
      </w:pPr>
      <w:r>
        <w:rPr>
          <w:rFonts w:asciiTheme="minorHAnsi" w:eastAsia="ＭＳ Ｐ明朝" w:hAnsiTheme="minorHAnsi" w:hint="eastAsia"/>
        </w:rPr>
        <w:t>印刷したイメージが強すぎるのであり、</w:t>
      </w:r>
      <w:r>
        <w:rPr>
          <w:rFonts w:asciiTheme="minorHAnsi" w:eastAsia="ＭＳ Ｐ明朝" w:hAnsiTheme="minorHAnsi" w:hint="eastAsia"/>
        </w:rPr>
        <w:t>EDI</w:t>
      </w:r>
      <w:r>
        <w:rPr>
          <w:rFonts w:asciiTheme="minorHAnsi" w:eastAsia="ＭＳ Ｐ明朝" w:hAnsiTheme="minorHAnsi" w:hint="eastAsia"/>
        </w:rPr>
        <w:t>でやり取りされる情報は、データの集合体です。</w:t>
      </w:r>
      <w:r>
        <w:rPr>
          <w:rFonts w:asciiTheme="minorHAnsi" w:eastAsia="ＭＳ Ｐ明朝" w:hAnsiTheme="minorHAnsi" w:hint="eastAsia"/>
        </w:rPr>
        <w:t>CI-NET LiteS</w:t>
      </w:r>
      <w:r>
        <w:rPr>
          <w:rFonts w:asciiTheme="minorHAnsi" w:eastAsia="ＭＳ Ｐ明朝" w:hAnsiTheme="minorHAnsi" w:hint="eastAsia"/>
        </w:rPr>
        <w:t>実装規約</w:t>
      </w:r>
      <w:r>
        <w:rPr>
          <w:rFonts w:asciiTheme="minorHAnsi" w:eastAsia="ＭＳ Ｐ明朝" w:hAnsiTheme="minorHAnsi" w:hint="eastAsia"/>
        </w:rPr>
        <w:t>Ver.2.2 ad.0(20220817)</w:t>
      </w:r>
      <w:r>
        <w:rPr>
          <w:rFonts w:asciiTheme="minorHAnsi" w:eastAsia="ＭＳ Ｐ明朝" w:hAnsiTheme="minorHAnsi" w:hint="eastAsia"/>
        </w:rPr>
        <w:t>､</w:t>
      </w:r>
      <w:r>
        <w:rPr>
          <w:rFonts w:asciiTheme="minorHAnsi" w:eastAsia="ＭＳ Ｐ明朝" w:hAnsiTheme="minorHAnsi" w:hint="eastAsia"/>
        </w:rPr>
        <w:t>A.</w:t>
      </w:r>
      <w:r>
        <w:rPr>
          <w:rFonts w:asciiTheme="minorHAnsi" w:eastAsia="ＭＳ Ｐ明朝" w:hAnsiTheme="minorHAnsi" w:hint="eastAsia"/>
        </w:rPr>
        <w:t>情報伝達規約の電子メールの場合の｢</w:t>
      </w:r>
      <w:r>
        <w:rPr>
          <w:rFonts w:asciiTheme="minorHAnsi" w:eastAsia="ＭＳ Ｐ明朝" w:hAnsiTheme="minorHAnsi" w:hint="eastAsia"/>
        </w:rPr>
        <w:t>3.1</w:t>
      </w:r>
      <w:r>
        <w:rPr>
          <w:rFonts w:asciiTheme="minorHAnsi" w:eastAsia="ＭＳ Ｐ明朝" w:hAnsiTheme="minorHAnsi" w:hint="eastAsia"/>
        </w:rPr>
        <w:t>電子メールへのデータ格納の形式｣､</w:t>
      </w:r>
      <w:r>
        <w:rPr>
          <w:rFonts w:asciiTheme="minorHAnsi" w:eastAsia="ＭＳ Ｐ明朝" w:hAnsiTheme="minorHAnsi" w:hint="eastAsia"/>
        </w:rPr>
        <w:t>ebMS</w:t>
      </w:r>
      <w:r>
        <w:rPr>
          <w:rFonts w:asciiTheme="minorHAnsi" w:eastAsia="ＭＳ Ｐ明朝" w:hAnsiTheme="minorHAnsi" w:hint="eastAsia"/>
        </w:rPr>
        <w:t>の場合の｢</w:t>
      </w:r>
      <w:r>
        <w:rPr>
          <w:rFonts w:asciiTheme="minorHAnsi" w:eastAsia="ＭＳ Ｐ明朝" w:hAnsiTheme="minorHAnsi" w:hint="eastAsia"/>
        </w:rPr>
        <w:t>3.3</w:t>
      </w:r>
      <w:r>
        <w:rPr>
          <w:rFonts w:asciiTheme="minorHAnsi" w:eastAsia="ＭＳ Ｐ明朝" w:hAnsiTheme="minorHAnsi" w:hint="eastAsia"/>
        </w:rPr>
        <w:t>ペイロードコンテナ｣において､暗号化データ部に請求図書として集合体で格納されます｡</w:t>
      </w:r>
    </w:p>
    <w:sectPr w:rsidR="00CD2AEE">
      <w:headerReference w:type="even" r:id="rId14"/>
      <w:headerReference w:type="default" r:id="rId15"/>
      <w:footerReference w:type="even" r:id="rId16"/>
      <w:footerReference w:type="default" r:id="rId17"/>
      <w:headerReference w:type="first" r:id="rId18"/>
      <w:footerReference w:type="first" r:id="rId19"/>
      <w:pgSz w:w="11906" w:h="16838"/>
      <w:pgMar w:top="1985" w:right="1701" w:bottom="1701" w:left="1701" w:header="851" w:footer="851" w:gutter="0"/>
      <w:pgNumType w:start="1"/>
      <w:cols w:space="425"/>
      <w:docGrid w:type="lines" w:linePitch="365"/>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93" w:author="CTI" w:date="2021-05-28T13:44:00Z" w:initials="">
    <w:p w14:paraId="2A5F7ADF" w14:textId="77777777" w:rsidR="0035775E" w:rsidRDefault="0035775E">
      <w:r>
        <w:rPr>
          <w:rFonts w:hint="eastAsia"/>
        </w:rPr>
        <w:t>L</w:t>
      </w:r>
      <w:r>
        <w:t>-2020-009</w:t>
      </w:r>
      <w:r>
        <w:rPr>
          <w:rFonts w:hint="eastAsia"/>
        </w:rPr>
        <w:t>を受けてこの章を追加。</w:t>
      </w:r>
      <w:r>
        <w:rPr>
          <w:rFonts w:hint="eastAsia"/>
        </w:rPr>
        <w:t>2021/05/28</w:t>
      </w:r>
    </w:p>
  </w:comment>
  <w:comment w:id="196" w:author="CTI" w:date="2021-10-28T19:00:00Z" w:initials="">
    <w:p w14:paraId="22EE3433" w14:textId="77777777" w:rsidR="0035775E" w:rsidRDefault="0035775E">
      <w:pPr>
        <w:pStyle w:val="ab"/>
      </w:pPr>
      <w:r>
        <w:rPr>
          <w:rFonts w:hint="eastAsia"/>
        </w:rPr>
        <w:t>2</w:t>
      </w:r>
      <w:r>
        <w:t xml:space="preserve">021/10/28 </w:t>
      </w:r>
      <w:r>
        <w:rPr>
          <w:rFonts w:hint="eastAsia"/>
        </w:rPr>
        <w:t>委員指摘を受けて修正</w:t>
      </w:r>
    </w:p>
  </w:comment>
  <w:comment w:id="198" w:author="CTI" w:date="2021-05-28T13:44:00Z" w:initials="">
    <w:p w14:paraId="2EF0728D" w14:textId="77777777" w:rsidR="0035775E" w:rsidRDefault="0035775E">
      <w:r>
        <w:rPr>
          <w:rFonts w:hint="eastAsia"/>
        </w:rPr>
        <w:t>L</w:t>
      </w:r>
      <w:r>
        <w:t>-2020-009</w:t>
      </w:r>
      <w:r>
        <w:rPr>
          <w:rFonts w:hint="eastAsia"/>
        </w:rPr>
        <w:t>を受けてこの章を追加。</w:t>
      </w:r>
      <w:r>
        <w:rPr>
          <w:rFonts w:hint="eastAsia"/>
        </w:rPr>
        <w:t>2021/05/28</w:t>
      </w:r>
    </w:p>
  </w:comment>
  <w:comment w:id="201" w:author="CTI" w:date="2021-10-28T19:00:00Z" w:initials="">
    <w:p w14:paraId="42873BF5" w14:textId="77777777" w:rsidR="0035775E" w:rsidRDefault="0035775E">
      <w:pPr>
        <w:pStyle w:val="ab"/>
      </w:pPr>
      <w:r>
        <w:rPr>
          <w:rFonts w:hint="eastAsia"/>
        </w:rPr>
        <w:t>2</w:t>
      </w:r>
      <w:r>
        <w:t xml:space="preserve">021/10/28 </w:t>
      </w:r>
      <w:r>
        <w:rPr>
          <w:rFonts w:hint="eastAsia"/>
        </w:rPr>
        <w:t>委員指摘を受けて修正</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5F7ADF" w15:done="0"/>
  <w15:commentEx w15:paraId="22EE3433" w15:done="0"/>
  <w15:commentEx w15:paraId="2EF0728D" w15:done="0"/>
  <w15:commentEx w15:paraId="42873BF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F660A" w14:textId="77777777" w:rsidR="005F1546" w:rsidRDefault="005F1546">
      <w:r>
        <w:separator/>
      </w:r>
    </w:p>
  </w:endnote>
  <w:endnote w:type="continuationSeparator" w:id="0">
    <w:p w14:paraId="67D72DD5" w14:textId="77777777" w:rsidR="005F1546" w:rsidRDefault="005F1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946CB" w14:textId="77777777" w:rsidR="0035775E" w:rsidRDefault="0035775E">
    <w:pPr>
      <w:pStyle w:val="aa"/>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rPr>
      <w:t>4</w:t>
    </w:r>
    <w:r>
      <w:rPr>
        <w:rStyle w:val="af5"/>
      </w:rPr>
      <w:fldChar w:fldCharType="end"/>
    </w:r>
  </w:p>
  <w:p w14:paraId="6A6DC544" w14:textId="77777777" w:rsidR="0035775E" w:rsidRDefault="0035775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59271" w14:textId="3A514DA3" w:rsidR="0035775E" w:rsidRDefault="0035775E">
    <w:pPr>
      <w:pStyle w:val="aa"/>
      <w:framePr w:wrap="around" w:vAnchor="text" w:hAnchor="margin" w:xAlign="center" w:y="1"/>
      <w:rPr>
        <w:rStyle w:val="af5"/>
      </w:rPr>
    </w:pPr>
    <w:r>
      <w:rPr>
        <w:rStyle w:val="af5"/>
        <w:rFonts w:ascii="ＭＳ Ｐゴシック" w:eastAsia="ＭＳ Ｐゴシック" w:hAnsi="ＭＳ Ｐゴシック"/>
      </w:rPr>
      <w:fldChar w:fldCharType="begin"/>
    </w:r>
    <w:r>
      <w:rPr>
        <w:rStyle w:val="af5"/>
        <w:rFonts w:ascii="ＭＳ Ｐゴシック" w:eastAsia="ＭＳ Ｐゴシック" w:hAnsi="ＭＳ Ｐゴシック"/>
      </w:rPr>
      <w:instrText xml:space="preserve">PAGE  </w:instrText>
    </w:r>
    <w:r>
      <w:rPr>
        <w:rStyle w:val="af5"/>
        <w:rFonts w:ascii="ＭＳ Ｐゴシック" w:eastAsia="ＭＳ Ｐゴシック" w:hAnsi="ＭＳ Ｐゴシック"/>
      </w:rPr>
      <w:fldChar w:fldCharType="separate"/>
    </w:r>
    <w:r w:rsidR="004411C1">
      <w:rPr>
        <w:rStyle w:val="af5"/>
        <w:rFonts w:ascii="ＭＳ Ｐゴシック" w:eastAsia="ＭＳ Ｐゴシック" w:hAnsi="ＭＳ Ｐゴシック"/>
        <w:noProof/>
      </w:rPr>
      <w:t>12</w:t>
    </w:r>
    <w:r>
      <w:rPr>
        <w:rStyle w:val="af5"/>
        <w:rFonts w:ascii="ＭＳ Ｐゴシック" w:eastAsia="ＭＳ Ｐゴシック" w:hAnsi="ＭＳ Ｐゴシック"/>
      </w:rPr>
      <w:fldChar w:fldCharType="end"/>
    </w:r>
  </w:p>
  <w:p w14:paraId="40BFCD32" w14:textId="77777777" w:rsidR="0035775E" w:rsidRDefault="003577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2ADF6" w14:textId="77777777" w:rsidR="0035775E" w:rsidRDefault="0035775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DB339" w14:textId="77777777" w:rsidR="005F1546" w:rsidRDefault="005F1546">
      <w:r>
        <w:separator/>
      </w:r>
    </w:p>
  </w:footnote>
  <w:footnote w:type="continuationSeparator" w:id="0">
    <w:p w14:paraId="6C7360ED" w14:textId="77777777" w:rsidR="005F1546" w:rsidRDefault="005F1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80633" w14:textId="77777777" w:rsidR="0035775E" w:rsidRDefault="0035775E">
    <w:pPr>
      <w:pStyle w:val="af3"/>
      <w:rPr>
        <w:sz w:val="20"/>
        <w:szCs w:val="20"/>
        <w:lang w:eastAsia="zh-TW"/>
      </w:rPr>
    </w:pPr>
    <w:r>
      <w:rPr>
        <w:rFonts w:hint="eastAsia"/>
        <w:sz w:val="20"/>
        <w:szCs w:val="20"/>
        <w:lang w:eastAsia="zh-TW"/>
      </w:rPr>
      <w:t>LiteS</w:t>
    </w:r>
    <w:r>
      <w:rPr>
        <w:rFonts w:eastAsia="ＭＳ Ｐ明朝" w:hint="eastAsia"/>
        <w:sz w:val="20"/>
        <w:szCs w:val="20"/>
        <w:lang w:eastAsia="zh-TW"/>
      </w:rPr>
      <w:t>開発委員会活動報告</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9F900" w14:textId="77777777" w:rsidR="0035775E" w:rsidRDefault="0035775E">
    <w:pPr>
      <w:pStyle w:val="af3"/>
      <w:wordWrap w:val="0"/>
      <w:jc w:val="right"/>
      <w:rPr>
        <w:szCs w:val="21"/>
      </w:rPr>
    </w:pPr>
    <w:r>
      <w:rPr>
        <w:rFonts w:hint="eastAsia"/>
        <w:szCs w:val="21"/>
      </w:rPr>
      <w:t>2022</w:t>
    </w:r>
    <w:r>
      <w:rPr>
        <w:rFonts w:hint="eastAsia"/>
        <w:szCs w:val="21"/>
      </w:rPr>
      <w:t>年度　情報化評議会</w:t>
    </w:r>
    <w:r>
      <w:rPr>
        <w:rFonts w:hint="eastAsia"/>
        <w:szCs w:val="21"/>
      </w:rPr>
      <w:t>(CI-NET)</w:t>
    </w:r>
    <w:r>
      <w:rPr>
        <w:rFonts w:hint="eastAsia"/>
        <w:szCs w:val="21"/>
      </w:rPr>
      <w:t xml:space="preserve">　標準委員会　第</w:t>
    </w:r>
    <w:r>
      <w:rPr>
        <w:rFonts w:hint="eastAsia"/>
        <w:szCs w:val="21"/>
      </w:rPr>
      <w:t>3</w:t>
    </w:r>
    <w:r>
      <w:rPr>
        <w:rFonts w:hint="eastAsia"/>
        <w:szCs w:val="21"/>
      </w:rPr>
      <w:t>回　資料</w:t>
    </w:r>
    <w:r>
      <w:rPr>
        <w:rFonts w:hint="eastAsia"/>
        <w:szCs w:val="21"/>
      </w:rPr>
      <w:t>7</w:t>
    </w:r>
  </w:p>
  <w:p w14:paraId="7862769F" w14:textId="77777777" w:rsidR="0035775E" w:rsidRDefault="0035775E">
    <w:pPr>
      <w:pStyle w:val="af3"/>
      <w:jc w:val="right"/>
    </w:pPr>
    <w:r>
      <w:rPr>
        <w:rFonts w:hint="eastAsia"/>
        <w:szCs w:val="21"/>
      </w:rPr>
      <w:t>2022</w:t>
    </w:r>
    <w:r>
      <w:rPr>
        <w:rFonts w:hint="eastAsia"/>
        <w:szCs w:val="21"/>
      </w:rPr>
      <w:t>年</w:t>
    </w:r>
    <w:r>
      <w:rPr>
        <w:rFonts w:hint="eastAsia"/>
        <w:szCs w:val="21"/>
      </w:rPr>
      <w:t>12</w:t>
    </w:r>
    <w:r>
      <w:rPr>
        <w:rFonts w:hint="eastAsia"/>
        <w:szCs w:val="21"/>
      </w:rPr>
      <w:t>月</w:t>
    </w:r>
    <w:r>
      <w:rPr>
        <w:rFonts w:hint="eastAsia"/>
        <w:szCs w:val="21"/>
      </w:rPr>
      <w:t>02</w:t>
    </w:r>
    <w:r>
      <w:rPr>
        <w:rFonts w:hint="eastAsia"/>
        <w:szCs w:val="21"/>
      </w:rPr>
      <w:t>日</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99947" w14:textId="77777777" w:rsidR="0035775E" w:rsidRDefault="0035775E">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F3918"/>
    <w:multiLevelType w:val="multilevel"/>
    <w:tmpl w:val="213F3918"/>
    <w:lvl w:ilvl="0">
      <w:start w:val="1"/>
      <w:numFmt w:val="decimal"/>
      <w:lvlText w:val="%1."/>
      <w:lvlJc w:val="left"/>
      <w:pPr>
        <w:ind w:left="420" w:hanging="420"/>
      </w:pPr>
      <w:rPr>
        <w:rFonts w:hint="eastAsia"/>
      </w:rPr>
    </w:lvl>
    <w:lvl w:ilvl="1">
      <w:start w:val="1"/>
      <w:numFmt w:val="decimal"/>
      <w:lvlText w:val="(%2)"/>
      <w:lvlJc w:val="left"/>
      <w:pPr>
        <w:ind w:left="780" w:hanging="360"/>
      </w:pPr>
      <w:rPr>
        <w:rFonts w:hint="default"/>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2CB31361"/>
    <w:multiLevelType w:val="multilevel"/>
    <w:tmpl w:val="2CB31361"/>
    <w:lvl w:ilvl="0">
      <w:start w:val="1"/>
      <w:numFmt w:val="decimal"/>
      <w:lvlText w:val="%1)"/>
      <w:lvlJc w:val="left"/>
      <w:pPr>
        <w:ind w:left="604" w:hanging="39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4146622D"/>
    <w:multiLevelType w:val="multilevel"/>
    <w:tmpl w:val="4146622D"/>
    <w:lvl w:ilvl="0">
      <w:start w:val="1"/>
      <w:numFmt w:val="decimalEnclosedCircle"/>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49335F8B"/>
    <w:multiLevelType w:val="multilevel"/>
    <w:tmpl w:val="49335F8B"/>
    <w:lvl w:ilvl="0">
      <w:start w:val="1"/>
      <w:numFmt w:val="decimal"/>
      <w:lvlText w:val="(%1)"/>
      <w:lvlJc w:val="left"/>
      <w:pPr>
        <w:ind w:left="604" w:hanging="390"/>
      </w:pPr>
      <w:rPr>
        <w:rFonts w:hint="default"/>
      </w:rPr>
    </w:lvl>
    <w:lvl w:ilvl="1">
      <w:start w:val="1"/>
      <w:numFmt w:val="aiueoFullWidth"/>
      <w:lvlText w:val="(%2)"/>
      <w:lvlJc w:val="left"/>
      <w:pPr>
        <w:ind w:left="1054" w:hanging="420"/>
      </w:pPr>
    </w:lvl>
    <w:lvl w:ilvl="2">
      <w:start w:val="1"/>
      <w:numFmt w:val="decimalEnclosedCircle"/>
      <w:lvlText w:val="%3"/>
      <w:lvlJc w:val="left"/>
      <w:pPr>
        <w:ind w:left="1474" w:hanging="420"/>
      </w:pPr>
    </w:lvl>
    <w:lvl w:ilvl="3">
      <w:start w:val="1"/>
      <w:numFmt w:val="decimal"/>
      <w:lvlText w:val="%4."/>
      <w:lvlJc w:val="left"/>
      <w:pPr>
        <w:ind w:left="1894" w:hanging="420"/>
      </w:pPr>
    </w:lvl>
    <w:lvl w:ilvl="4">
      <w:start w:val="1"/>
      <w:numFmt w:val="aiueoFullWidth"/>
      <w:lvlText w:val="(%5)"/>
      <w:lvlJc w:val="left"/>
      <w:pPr>
        <w:ind w:left="2314" w:hanging="420"/>
      </w:pPr>
    </w:lvl>
    <w:lvl w:ilvl="5">
      <w:start w:val="1"/>
      <w:numFmt w:val="decimalEnclosedCircle"/>
      <w:lvlText w:val="%6"/>
      <w:lvlJc w:val="left"/>
      <w:pPr>
        <w:ind w:left="2734" w:hanging="420"/>
      </w:pPr>
    </w:lvl>
    <w:lvl w:ilvl="6">
      <w:start w:val="1"/>
      <w:numFmt w:val="decimal"/>
      <w:lvlText w:val="%7."/>
      <w:lvlJc w:val="left"/>
      <w:pPr>
        <w:ind w:left="3154" w:hanging="420"/>
      </w:pPr>
    </w:lvl>
    <w:lvl w:ilvl="7">
      <w:start w:val="1"/>
      <w:numFmt w:val="aiueoFullWidth"/>
      <w:lvlText w:val="(%8)"/>
      <w:lvlJc w:val="left"/>
      <w:pPr>
        <w:ind w:left="3574" w:hanging="420"/>
      </w:pPr>
    </w:lvl>
    <w:lvl w:ilvl="8">
      <w:start w:val="1"/>
      <w:numFmt w:val="decimalEnclosedCircle"/>
      <w:lvlText w:val="%9"/>
      <w:lvlJc w:val="left"/>
      <w:pPr>
        <w:ind w:left="3994" w:hanging="420"/>
      </w:pPr>
    </w:lvl>
  </w:abstractNum>
  <w:abstractNum w:abstractNumId="4" w15:restartNumberingAfterBreak="0">
    <w:nsid w:val="4B9F4D4D"/>
    <w:multiLevelType w:val="multilevel"/>
    <w:tmpl w:val="4B9F4D4D"/>
    <w:lvl w:ilvl="0">
      <w:start w:val="1"/>
      <w:numFmt w:val="decimal"/>
      <w:lvlText w:val="%1)"/>
      <w:lvlJc w:val="left"/>
      <w:pPr>
        <w:ind w:left="604" w:hanging="39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557B06C0"/>
    <w:multiLevelType w:val="multilevel"/>
    <w:tmpl w:val="557B06C0"/>
    <w:lvl w:ilvl="0">
      <w:start w:val="1"/>
      <w:numFmt w:val="bullet"/>
      <w:lvlText w:val=""/>
      <w:lvlJc w:val="left"/>
      <w:pPr>
        <w:ind w:left="420" w:hanging="420"/>
      </w:pPr>
      <w:rPr>
        <w:rFonts w:ascii="Wingdings" w:hAnsi="Wingdings" w:hint="default"/>
      </w:rPr>
    </w:lvl>
    <w:lvl w:ilvl="1">
      <w:start w:val="3"/>
      <w:numFmt w:val="bullet"/>
      <w:lvlText w:val="※"/>
      <w:lvlJc w:val="left"/>
      <w:pPr>
        <w:ind w:left="780" w:hanging="360"/>
      </w:pPr>
      <w:rPr>
        <w:rFonts w:ascii="ＭＳ 明朝" w:eastAsia="ＭＳ 明朝" w:hAnsi="ＭＳ 明朝" w:cstheme="minorBidi" w:hint="eastAsia"/>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E003BA9"/>
    <w:multiLevelType w:val="singleLevel"/>
    <w:tmpl w:val="6E003BA9"/>
    <w:lvl w:ilvl="0">
      <w:start w:val="2"/>
      <w:numFmt w:val="bullet"/>
      <w:lvlText w:val="・"/>
      <w:lvlJc w:val="left"/>
      <w:pPr>
        <w:tabs>
          <w:tab w:val="left" w:pos="108"/>
        </w:tabs>
        <w:ind w:left="108" w:hanging="108"/>
      </w:pPr>
      <w:rPr>
        <w:rFonts w:ascii="ＭＳ Ｐ明朝" w:eastAsia="ＭＳ Ｐ明朝" w:hAnsi="Century" w:hint="eastAsia"/>
      </w:rPr>
    </w:lvl>
  </w:abstractNum>
  <w:num w:numId="1">
    <w:abstractNumId w:val="0"/>
  </w:num>
  <w:num w:numId="2">
    <w:abstractNumId w:val="3"/>
  </w:num>
  <w:num w:numId="3">
    <w:abstractNumId w:val="4"/>
  </w:num>
  <w:num w:numId="4">
    <w:abstractNumId w:val="6"/>
  </w:num>
  <w:num w:numId="5">
    <w:abstractNumId w:val="1"/>
  </w:num>
  <w:num w:numId="6">
    <w:abstractNumId w:val="2"/>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TI">
    <w15:presenceInfo w15:providerId="None" w15:userId="CTI"/>
  </w15:person>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227"/>
  <w:drawingGridHorizontalSpacing w:val="105"/>
  <w:drawingGridVerticalSpacing w:val="36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E4"/>
    <w:rsid w:val="000000F5"/>
    <w:rsid w:val="00000AD6"/>
    <w:rsid w:val="00003106"/>
    <w:rsid w:val="00006D17"/>
    <w:rsid w:val="000103DF"/>
    <w:rsid w:val="000136D9"/>
    <w:rsid w:val="00013E3B"/>
    <w:rsid w:val="00014841"/>
    <w:rsid w:val="00016451"/>
    <w:rsid w:val="00017F1B"/>
    <w:rsid w:val="00020E0B"/>
    <w:rsid w:val="00022F2A"/>
    <w:rsid w:val="00023913"/>
    <w:rsid w:val="00024A94"/>
    <w:rsid w:val="00025695"/>
    <w:rsid w:val="00025B99"/>
    <w:rsid w:val="000278D1"/>
    <w:rsid w:val="00030F3B"/>
    <w:rsid w:val="00036365"/>
    <w:rsid w:val="000373A5"/>
    <w:rsid w:val="00041593"/>
    <w:rsid w:val="0004413A"/>
    <w:rsid w:val="00052236"/>
    <w:rsid w:val="00053FBF"/>
    <w:rsid w:val="000706A5"/>
    <w:rsid w:val="00071EBF"/>
    <w:rsid w:val="000723E4"/>
    <w:rsid w:val="000748BA"/>
    <w:rsid w:val="00075B7C"/>
    <w:rsid w:val="000805D5"/>
    <w:rsid w:val="00080AB4"/>
    <w:rsid w:val="00082C30"/>
    <w:rsid w:val="000831F4"/>
    <w:rsid w:val="00086525"/>
    <w:rsid w:val="00086ABD"/>
    <w:rsid w:val="00092C3D"/>
    <w:rsid w:val="00096697"/>
    <w:rsid w:val="00097322"/>
    <w:rsid w:val="00097D37"/>
    <w:rsid w:val="000A111D"/>
    <w:rsid w:val="000A79E3"/>
    <w:rsid w:val="000A7FAF"/>
    <w:rsid w:val="000B1674"/>
    <w:rsid w:val="000B19F4"/>
    <w:rsid w:val="000B1A98"/>
    <w:rsid w:val="000B1FD2"/>
    <w:rsid w:val="000B204B"/>
    <w:rsid w:val="000B261D"/>
    <w:rsid w:val="000C083F"/>
    <w:rsid w:val="000C1E2E"/>
    <w:rsid w:val="000C2C7C"/>
    <w:rsid w:val="000C303F"/>
    <w:rsid w:val="000C4568"/>
    <w:rsid w:val="000D0FC0"/>
    <w:rsid w:val="000D2A42"/>
    <w:rsid w:val="000D5D50"/>
    <w:rsid w:val="000D6D2D"/>
    <w:rsid w:val="000D7CE2"/>
    <w:rsid w:val="000D7DF9"/>
    <w:rsid w:val="000E1821"/>
    <w:rsid w:val="000E2DF9"/>
    <w:rsid w:val="000E417C"/>
    <w:rsid w:val="000E74E9"/>
    <w:rsid w:val="000F235F"/>
    <w:rsid w:val="000F4A80"/>
    <w:rsid w:val="000F5E4B"/>
    <w:rsid w:val="000F6A24"/>
    <w:rsid w:val="000F7969"/>
    <w:rsid w:val="0010217F"/>
    <w:rsid w:val="00107162"/>
    <w:rsid w:val="0011180F"/>
    <w:rsid w:val="001120A6"/>
    <w:rsid w:val="00112496"/>
    <w:rsid w:val="0011523C"/>
    <w:rsid w:val="001176BD"/>
    <w:rsid w:val="00117F40"/>
    <w:rsid w:val="00120D7B"/>
    <w:rsid w:val="0012102D"/>
    <w:rsid w:val="00121D79"/>
    <w:rsid w:val="00124BAE"/>
    <w:rsid w:val="001251CA"/>
    <w:rsid w:val="001252E0"/>
    <w:rsid w:val="00125E54"/>
    <w:rsid w:val="00126AE7"/>
    <w:rsid w:val="00127E72"/>
    <w:rsid w:val="001300AC"/>
    <w:rsid w:val="00131C45"/>
    <w:rsid w:val="00136E40"/>
    <w:rsid w:val="001422C7"/>
    <w:rsid w:val="00142E5C"/>
    <w:rsid w:val="0014331E"/>
    <w:rsid w:val="00150D31"/>
    <w:rsid w:val="00153989"/>
    <w:rsid w:val="00155D1B"/>
    <w:rsid w:val="0015636D"/>
    <w:rsid w:val="00157008"/>
    <w:rsid w:val="00160870"/>
    <w:rsid w:val="00160AE9"/>
    <w:rsid w:val="00161F9E"/>
    <w:rsid w:val="001651E9"/>
    <w:rsid w:val="001655A6"/>
    <w:rsid w:val="00166540"/>
    <w:rsid w:val="0017190A"/>
    <w:rsid w:val="001724F3"/>
    <w:rsid w:val="001758CD"/>
    <w:rsid w:val="001850F7"/>
    <w:rsid w:val="00186017"/>
    <w:rsid w:val="001865A5"/>
    <w:rsid w:val="00190583"/>
    <w:rsid w:val="00190A94"/>
    <w:rsid w:val="00191F13"/>
    <w:rsid w:val="00195DAF"/>
    <w:rsid w:val="001A0603"/>
    <w:rsid w:val="001A0D5A"/>
    <w:rsid w:val="001A2C7E"/>
    <w:rsid w:val="001A57FF"/>
    <w:rsid w:val="001A78BB"/>
    <w:rsid w:val="001B0733"/>
    <w:rsid w:val="001B1183"/>
    <w:rsid w:val="001B6E5C"/>
    <w:rsid w:val="001C05DB"/>
    <w:rsid w:val="001C5369"/>
    <w:rsid w:val="001C6AAB"/>
    <w:rsid w:val="001C7269"/>
    <w:rsid w:val="001D31F1"/>
    <w:rsid w:val="001D33F5"/>
    <w:rsid w:val="001D3C03"/>
    <w:rsid w:val="001D61E0"/>
    <w:rsid w:val="001E1664"/>
    <w:rsid w:val="001E2156"/>
    <w:rsid w:val="001E306D"/>
    <w:rsid w:val="001E4123"/>
    <w:rsid w:val="001E5125"/>
    <w:rsid w:val="001E52F0"/>
    <w:rsid w:val="001E66E9"/>
    <w:rsid w:val="001F1987"/>
    <w:rsid w:val="001F5B90"/>
    <w:rsid w:val="001F6558"/>
    <w:rsid w:val="001F66D1"/>
    <w:rsid w:val="001F694D"/>
    <w:rsid w:val="002019ED"/>
    <w:rsid w:val="002052D8"/>
    <w:rsid w:val="00206929"/>
    <w:rsid w:val="0020724A"/>
    <w:rsid w:val="00210DD7"/>
    <w:rsid w:val="002112BC"/>
    <w:rsid w:val="00213357"/>
    <w:rsid w:val="002134C7"/>
    <w:rsid w:val="00213A15"/>
    <w:rsid w:val="00214778"/>
    <w:rsid w:val="00214C4B"/>
    <w:rsid w:val="00221BED"/>
    <w:rsid w:val="00225613"/>
    <w:rsid w:val="002256D1"/>
    <w:rsid w:val="002303B3"/>
    <w:rsid w:val="002324D7"/>
    <w:rsid w:val="0023290B"/>
    <w:rsid w:val="0023322F"/>
    <w:rsid w:val="00233E24"/>
    <w:rsid w:val="00234E65"/>
    <w:rsid w:val="00234ED7"/>
    <w:rsid w:val="00235FEE"/>
    <w:rsid w:val="00236123"/>
    <w:rsid w:val="00252322"/>
    <w:rsid w:val="0025561E"/>
    <w:rsid w:val="00260EE5"/>
    <w:rsid w:val="00261260"/>
    <w:rsid w:val="00263B7D"/>
    <w:rsid w:val="00264BD0"/>
    <w:rsid w:val="00265602"/>
    <w:rsid w:val="00267DDA"/>
    <w:rsid w:val="0027025A"/>
    <w:rsid w:val="00271120"/>
    <w:rsid w:val="00271BF8"/>
    <w:rsid w:val="00272A88"/>
    <w:rsid w:val="00272D02"/>
    <w:rsid w:val="00273FA6"/>
    <w:rsid w:val="002765E9"/>
    <w:rsid w:val="0027713B"/>
    <w:rsid w:val="00282528"/>
    <w:rsid w:val="0028629F"/>
    <w:rsid w:val="002900BC"/>
    <w:rsid w:val="002915C8"/>
    <w:rsid w:val="00291EF1"/>
    <w:rsid w:val="00292F34"/>
    <w:rsid w:val="00294203"/>
    <w:rsid w:val="00296982"/>
    <w:rsid w:val="00297F23"/>
    <w:rsid w:val="002A0889"/>
    <w:rsid w:val="002A334C"/>
    <w:rsid w:val="002A5431"/>
    <w:rsid w:val="002A7ABE"/>
    <w:rsid w:val="002B0F2F"/>
    <w:rsid w:val="002B3B2A"/>
    <w:rsid w:val="002B6677"/>
    <w:rsid w:val="002B7F7E"/>
    <w:rsid w:val="002C379B"/>
    <w:rsid w:val="002C4952"/>
    <w:rsid w:val="002D1DB8"/>
    <w:rsid w:val="002D2465"/>
    <w:rsid w:val="002D2FB4"/>
    <w:rsid w:val="002D49F1"/>
    <w:rsid w:val="002E28F5"/>
    <w:rsid w:val="002E54C1"/>
    <w:rsid w:val="002E7568"/>
    <w:rsid w:val="002E7664"/>
    <w:rsid w:val="002F1E16"/>
    <w:rsid w:val="002F1F46"/>
    <w:rsid w:val="002F2D8C"/>
    <w:rsid w:val="002F4925"/>
    <w:rsid w:val="003052F8"/>
    <w:rsid w:val="003057D8"/>
    <w:rsid w:val="003066F0"/>
    <w:rsid w:val="00307B94"/>
    <w:rsid w:val="00310515"/>
    <w:rsid w:val="00314219"/>
    <w:rsid w:val="003151ED"/>
    <w:rsid w:val="00315C9E"/>
    <w:rsid w:val="00317ADA"/>
    <w:rsid w:val="003229D7"/>
    <w:rsid w:val="00323CA9"/>
    <w:rsid w:val="0032509E"/>
    <w:rsid w:val="00330807"/>
    <w:rsid w:val="00330FF2"/>
    <w:rsid w:val="00332946"/>
    <w:rsid w:val="00335AF5"/>
    <w:rsid w:val="00337F6D"/>
    <w:rsid w:val="00340BC5"/>
    <w:rsid w:val="00342699"/>
    <w:rsid w:val="00343DA4"/>
    <w:rsid w:val="003509F6"/>
    <w:rsid w:val="003531FC"/>
    <w:rsid w:val="00353752"/>
    <w:rsid w:val="0035730F"/>
    <w:rsid w:val="0035775E"/>
    <w:rsid w:val="00360AB1"/>
    <w:rsid w:val="00361002"/>
    <w:rsid w:val="00361117"/>
    <w:rsid w:val="003642ED"/>
    <w:rsid w:val="00364480"/>
    <w:rsid w:val="00371EBB"/>
    <w:rsid w:val="00375D00"/>
    <w:rsid w:val="00375D29"/>
    <w:rsid w:val="00381268"/>
    <w:rsid w:val="0038167A"/>
    <w:rsid w:val="0038279B"/>
    <w:rsid w:val="003837AE"/>
    <w:rsid w:val="00391203"/>
    <w:rsid w:val="003917BF"/>
    <w:rsid w:val="00391F35"/>
    <w:rsid w:val="00392B70"/>
    <w:rsid w:val="003948BF"/>
    <w:rsid w:val="00395CE3"/>
    <w:rsid w:val="003A1C4D"/>
    <w:rsid w:val="003A4099"/>
    <w:rsid w:val="003A433E"/>
    <w:rsid w:val="003A595B"/>
    <w:rsid w:val="003A7D2E"/>
    <w:rsid w:val="003B0CCC"/>
    <w:rsid w:val="003B200B"/>
    <w:rsid w:val="003B4DAF"/>
    <w:rsid w:val="003B5188"/>
    <w:rsid w:val="003C18C6"/>
    <w:rsid w:val="003C1AC9"/>
    <w:rsid w:val="003C468E"/>
    <w:rsid w:val="003C4DAB"/>
    <w:rsid w:val="003D070C"/>
    <w:rsid w:val="003D313F"/>
    <w:rsid w:val="003D3FE3"/>
    <w:rsid w:val="003D44AA"/>
    <w:rsid w:val="003D527F"/>
    <w:rsid w:val="003D7E8C"/>
    <w:rsid w:val="003E0AB1"/>
    <w:rsid w:val="003E12B9"/>
    <w:rsid w:val="003E3028"/>
    <w:rsid w:val="003E6E32"/>
    <w:rsid w:val="003F1C15"/>
    <w:rsid w:val="00403309"/>
    <w:rsid w:val="0040371B"/>
    <w:rsid w:val="004078F6"/>
    <w:rsid w:val="004119A0"/>
    <w:rsid w:val="00421436"/>
    <w:rsid w:val="004234B3"/>
    <w:rsid w:val="00424B3D"/>
    <w:rsid w:val="00425818"/>
    <w:rsid w:val="00426CE8"/>
    <w:rsid w:val="0042781B"/>
    <w:rsid w:val="0042798B"/>
    <w:rsid w:val="00430FFF"/>
    <w:rsid w:val="00432891"/>
    <w:rsid w:val="004340DE"/>
    <w:rsid w:val="00434897"/>
    <w:rsid w:val="00434F45"/>
    <w:rsid w:val="00436500"/>
    <w:rsid w:val="00440092"/>
    <w:rsid w:val="00441184"/>
    <w:rsid w:val="004411C1"/>
    <w:rsid w:val="00442290"/>
    <w:rsid w:val="00444348"/>
    <w:rsid w:val="00444C3B"/>
    <w:rsid w:val="0044688D"/>
    <w:rsid w:val="00447259"/>
    <w:rsid w:val="00451D36"/>
    <w:rsid w:val="0045239E"/>
    <w:rsid w:val="0045450E"/>
    <w:rsid w:val="00456495"/>
    <w:rsid w:val="00456665"/>
    <w:rsid w:val="004618AD"/>
    <w:rsid w:val="0046384D"/>
    <w:rsid w:val="004659FA"/>
    <w:rsid w:val="0046616E"/>
    <w:rsid w:val="004711A4"/>
    <w:rsid w:val="0047328D"/>
    <w:rsid w:val="0047427F"/>
    <w:rsid w:val="00475205"/>
    <w:rsid w:val="004757D8"/>
    <w:rsid w:val="00475CA5"/>
    <w:rsid w:val="00481223"/>
    <w:rsid w:val="004814D8"/>
    <w:rsid w:val="0048165B"/>
    <w:rsid w:val="00482461"/>
    <w:rsid w:val="004917AF"/>
    <w:rsid w:val="00492128"/>
    <w:rsid w:val="004925BD"/>
    <w:rsid w:val="00492AE3"/>
    <w:rsid w:val="004949A5"/>
    <w:rsid w:val="00494E0E"/>
    <w:rsid w:val="0049582D"/>
    <w:rsid w:val="00497DE4"/>
    <w:rsid w:val="00497E55"/>
    <w:rsid w:val="004A31AD"/>
    <w:rsid w:val="004A332E"/>
    <w:rsid w:val="004A358D"/>
    <w:rsid w:val="004A3F7A"/>
    <w:rsid w:val="004A45EB"/>
    <w:rsid w:val="004A7968"/>
    <w:rsid w:val="004B21A7"/>
    <w:rsid w:val="004B281A"/>
    <w:rsid w:val="004B2DEA"/>
    <w:rsid w:val="004B55B7"/>
    <w:rsid w:val="004B612C"/>
    <w:rsid w:val="004C06C2"/>
    <w:rsid w:val="004C2F9A"/>
    <w:rsid w:val="004C4290"/>
    <w:rsid w:val="004C5622"/>
    <w:rsid w:val="004C6F16"/>
    <w:rsid w:val="004C7334"/>
    <w:rsid w:val="004D1FB5"/>
    <w:rsid w:val="004D334F"/>
    <w:rsid w:val="004D3CEF"/>
    <w:rsid w:val="004D59B4"/>
    <w:rsid w:val="004D68E0"/>
    <w:rsid w:val="004D6C86"/>
    <w:rsid w:val="004E0C25"/>
    <w:rsid w:val="004E1924"/>
    <w:rsid w:val="004E194F"/>
    <w:rsid w:val="004E4557"/>
    <w:rsid w:val="004E5DC7"/>
    <w:rsid w:val="004F026C"/>
    <w:rsid w:val="004F0768"/>
    <w:rsid w:val="004F48BA"/>
    <w:rsid w:val="00506240"/>
    <w:rsid w:val="0050666F"/>
    <w:rsid w:val="00506FCD"/>
    <w:rsid w:val="00513DF8"/>
    <w:rsid w:val="00513F69"/>
    <w:rsid w:val="00514E48"/>
    <w:rsid w:val="00516E0C"/>
    <w:rsid w:val="005207F1"/>
    <w:rsid w:val="00521FBD"/>
    <w:rsid w:val="00522A08"/>
    <w:rsid w:val="00523A04"/>
    <w:rsid w:val="00524C3D"/>
    <w:rsid w:val="005254FE"/>
    <w:rsid w:val="00526D96"/>
    <w:rsid w:val="0052782A"/>
    <w:rsid w:val="00533197"/>
    <w:rsid w:val="00534755"/>
    <w:rsid w:val="00534C4F"/>
    <w:rsid w:val="00535338"/>
    <w:rsid w:val="00535D6A"/>
    <w:rsid w:val="005412B7"/>
    <w:rsid w:val="00542267"/>
    <w:rsid w:val="005422BD"/>
    <w:rsid w:val="005442BB"/>
    <w:rsid w:val="00545DF6"/>
    <w:rsid w:val="00546769"/>
    <w:rsid w:val="00546A0A"/>
    <w:rsid w:val="00551161"/>
    <w:rsid w:val="00552359"/>
    <w:rsid w:val="00552455"/>
    <w:rsid w:val="00554CA0"/>
    <w:rsid w:val="0055554D"/>
    <w:rsid w:val="0055619B"/>
    <w:rsid w:val="00556BCD"/>
    <w:rsid w:val="00557673"/>
    <w:rsid w:val="00561009"/>
    <w:rsid w:val="00562D31"/>
    <w:rsid w:val="005636C3"/>
    <w:rsid w:val="0056527B"/>
    <w:rsid w:val="00566064"/>
    <w:rsid w:val="005673C9"/>
    <w:rsid w:val="00571334"/>
    <w:rsid w:val="00573229"/>
    <w:rsid w:val="00574AEB"/>
    <w:rsid w:val="005753BB"/>
    <w:rsid w:val="00583339"/>
    <w:rsid w:val="00584AC5"/>
    <w:rsid w:val="005867B9"/>
    <w:rsid w:val="0059334C"/>
    <w:rsid w:val="005937F1"/>
    <w:rsid w:val="00595324"/>
    <w:rsid w:val="005954C8"/>
    <w:rsid w:val="00595DD2"/>
    <w:rsid w:val="005A23B4"/>
    <w:rsid w:val="005A4B3C"/>
    <w:rsid w:val="005A6741"/>
    <w:rsid w:val="005A69E4"/>
    <w:rsid w:val="005B1466"/>
    <w:rsid w:val="005B34DC"/>
    <w:rsid w:val="005B4091"/>
    <w:rsid w:val="005B6227"/>
    <w:rsid w:val="005B7E4E"/>
    <w:rsid w:val="005C5E46"/>
    <w:rsid w:val="005C7E80"/>
    <w:rsid w:val="005C7F44"/>
    <w:rsid w:val="005D1177"/>
    <w:rsid w:val="005D366F"/>
    <w:rsid w:val="005D4338"/>
    <w:rsid w:val="005D6B13"/>
    <w:rsid w:val="005E0A11"/>
    <w:rsid w:val="005E2168"/>
    <w:rsid w:val="005E4DFB"/>
    <w:rsid w:val="005E5ACC"/>
    <w:rsid w:val="005E618D"/>
    <w:rsid w:val="005F020E"/>
    <w:rsid w:val="005F1546"/>
    <w:rsid w:val="005F2DCD"/>
    <w:rsid w:val="005F358A"/>
    <w:rsid w:val="005F3F32"/>
    <w:rsid w:val="005F4ECC"/>
    <w:rsid w:val="005F6731"/>
    <w:rsid w:val="0060250D"/>
    <w:rsid w:val="006037F7"/>
    <w:rsid w:val="00603C00"/>
    <w:rsid w:val="00605A02"/>
    <w:rsid w:val="006060C1"/>
    <w:rsid w:val="00606DEB"/>
    <w:rsid w:val="006076BF"/>
    <w:rsid w:val="00610856"/>
    <w:rsid w:val="00615B8C"/>
    <w:rsid w:val="00621DEA"/>
    <w:rsid w:val="00623B82"/>
    <w:rsid w:val="00625406"/>
    <w:rsid w:val="006254A5"/>
    <w:rsid w:val="006254F5"/>
    <w:rsid w:val="0062749D"/>
    <w:rsid w:val="00631FFA"/>
    <w:rsid w:val="00634F9E"/>
    <w:rsid w:val="006357BC"/>
    <w:rsid w:val="00635B8A"/>
    <w:rsid w:val="0063624C"/>
    <w:rsid w:val="00640775"/>
    <w:rsid w:val="00640CEA"/>
    <w:rsid w:val="006435BC"/>
    <w:rsid w:val="00643E5C"/>
    <w:rsid w:val="0064425E"/>
    <w:rsid w:val="0064496F"/>
    <w:rsid w:val="00645846"/>
    <w:rsid w:val="006466D4"/>
    <w:rsid w:val="00650996"/>
    <w:rsid w:val="00650CAB"/>
    <w:rsid w:val="00650F49"/>
    <w:rsid w:val="00651A20"/>
    <w:rsid w:val="006520F9"/>
    <w:rsid w:val="00652E47"/>
    <w:rsid w:val="00655AAE"/>
    <w:rsid w:val="00655CD4"/>
    <w:rsid w:val="00655D5B"/>
    <w:rsid w:val="00660241"/>
    <w:rsid w:val="0066044A"/>
    <w:rsid w:val="00662CE6"/>
    <w:rsid w:val="00667149"/>
    <w:rsid w:val="00667B00"/>
    <w:rsid w:val="00670972"/>
    <w:rsid w:val="0067162C"/>
    <w:rsid w:val="006723F9"/>
    <w:rsid w:val="00672ED6"/>
    <w:rsid w:val="0067363E"/>
    <w:rsid w:val="0067422B"/>
    <w:rsid w:val="00674FF8"/>
    <w:rsid w:val="00675B15"/>
    <w:rsid w:val="006822DA"/>
    <w:rsid w:val="00683663"/>
    <w:rsid w:val="00684C19"/>
    <w:rsid w:val="006862FD"/>
    <w:rsid w:val="006875CD"/>
    <w:rsid w:val="0069062E"/>
    <w:rsid w:val="00690954"/>
    <w:rsid w:val="006914BB"/>
    <w:rsid w:val="00693084"/>
    <w:rsid w:val="00693EA8"/>
    <w:rsid w:val="006964A3"/>
    <w:rsid w:val="006A0411"/>
    <w:rsid w:val="006A1113"/>
    <w:rsid w:val="006A2307"/>
    <w:rsid w:val="006A3893"/>
    <w:rsid w:val="006A3DBE"/>
    <w:rsid w:val="006A696C"/>
    <w:rsid w:val="006A78E0"/>
    <w:rsid w:val="006B0684"/>
    <w:rsid w:val="006B1835"/>
    <w:rsid w:val="006B3C6F"/>
    <w:rsid w:val="006B4694"/>
    <w:rsid w:val="006B4D7E"/>
    <w:rsid w:val="006C03E9"/>
    <w:rsid w:val="006C3D77"/>
    <w:rsid w:val="006C4520"/>
    <w:rsid w:val="006C781D"/>
    <w:rsid w:val="006D0EB3"/>
    <w:rsid w:val="006D1833"/>
    <w:rsid w:val="006D4DA8"/>
    <w:rsid w:val="006D5F5C"/>
    <w:rsid w:val="006D632C"/>
    <w:rsid w:val="006E2CE3"/>
    <w:rsid w:val="006F2CDB"/>
    <w:rsid w:val="0070273E"/>
    <w:rsid w:val="00713EDA"/>
    <w:rsid w:val="00714147"/>
    <w:rsid w:val="00715823"/>
    <w:rsid w:val="00716275"/>
    <w:rsid w:val="0072173F"/>
    <w:rsid w:val="00721F33"/>
    <w:rsid w:val="00722579"/>
    <w:rsid w:val="0072377F"/>
    <w:rsid w:val="00723992"/>
    <w:rsid w:val="00723CC1"/>
    <w:rsid w:val="00725400"/>
    <w:rsid w:val="00726E9F"/>
    <w:rsid w:val="0072761E"/>
    <w:rsid w:val="007304FF"/>
    <w:rsid w:val="00730864"/>
    <w:rsid w:val="00734F21"/>
    <w:rsid w:val="00736498"/>
    <w:rsid w:val="00736605"/>
    <w:rsid w:val="00740995"/>
    <w:rsid w:val="00742520"/>
    <w:rsid w:val="00743022"/>
    <w:rsid w:val="00743075"/>
    <w:rsid w:val="00745900"/>
    <w:rsid w:val="0075111B"/>
    <w:rsid w:val="0075152F"/>
    <w:rsid w:val="007569FC"/>
    <w:rsid w:val="0076236D"/>
    <w:rsid w:val="00766666"/>
    <w:rsid w:val="0077043D"/>
    <w:rsid w:val="00770BE4"/>
    <w:rsid w:val="00771A21"/>
    <w:rsid w:val="00775CC2"/>
    <w:rsid w:val="00775F47"/>
    <w:rsid w:val="007763CB"/>
    <w:rsid w:val="007805F6"/>
    <w:rsid w:val="00780FDC"/>
    <w:rsid w:val="0078112E"/>
    <w:rsid w:val="00781D3A"/>
    <w:rsid w:val="00784EF8"/>
    <w:rsid w:val="007879C2"/>
    <w:rsid w:val="00792079"/>
    <w:rsid w:val="00792B05"/>
    <w:rsid w:val="007A0AD7"/>
    <w:rsid w:val="007A0D98"/>
    <w:rsid w:val="007A3130"/>
    <w:rsid w:val="007A51D4"/>
    <w:rsid w:val="007B0B11"/>
    <w:rsid w:val="007B0C85"/>
    <w:rsid w:val="007B1F2C"/>
    <w:rsid w:val="007B2EB8"/>
    <w:rsid w:val="007B3E5A"/>
    <w:rsid w:val="007B3F17"/>
    <w:rsid w:val="007B69F0"/>
    <w:rsid w:val="007B7613"/>
    <w:rsid w:val="007C3C8B"/>
    <w:rsid w:val="007C64C1"/>
    <w:rsid w:val="007C6B7F"/>
    <w:rsid w:val="007D2DE9"/>
    <w:rsid w:val="007D5B26"/>
    <w:rsid w:val="007E01A4"/>
    <w:rsid w:val="007E14B5"/>
    <w:rsid w:val="007E360D"/>
    <w:rsid w:val="007E40A0"/>
    <w:rsid w:val="007E4C25"/>
    <w:rsid w:val="007E7870"/>
    <w:rsid w:val="007E7C73"/>
    <w:rsid w:val="007F142A"/>
    <w:rsid w:val="007F1B39"/>
    <w:rsid w:val="007F5233"/>
    <w:rsid w:val="007F55CE"/>
    <w:rsid w:val="007F5733"/>
    <w:rsid w:val="007F5E4E"/>
    <w:rsid w:val="007F6196"/>
    <w:rsid w:val="007F7188"/>
    <w:rsid w:val="00800DA8"/>
    <w:rsid w:val="0080156F"/>
    <w:rsid w:val="00802932"/>
    <w:rsid w:val="008034F2"/>
    <w:rsid w:val="00803EC2"/>
    <w:rsid w:val="00805251"/>
    <w:rsid w:val="00805F8F"/>
    <w:rsid w:val="00806FCC"/>
    <w:rsid w:val="00811A9F"/>
    <w:rsid w:val="00811F86"/>
    <w:rsid w:val="00813FC8"/>
    <w:rsid w:val="0081776A"/>
    <w:rsid w:val="00822E09"/>
    <w:rsid w:val="0082513D"/>
    <w:rsid w:val="008259DC"/>
    <w:rsid w:val="00825DAC"/>
    <w:rsid w:val="00826448"/>
    <w:rsid w:val="0082721A"/>
    <w:rsid w:val="0083037F"/>
    <w:rsid w:val="00833454"/>
    <w:rsid w:val="00833C0F"/>
    <w:rsid w:val="00837504"/>
    <w:rsid w:val="0084129D"/>
    <w:rsid w:val="0084287F"/>
    <w:rsid w:val="0084416D"/>
    <w:rsid w:val="0084523A"/>
    <w:rsid w:val="0085414B"/>
    <w:rsid w:val="00855174"/>
    <w:rsid w:val="00855F01"/>
    <w:rsid w:val="0085709B"/>
    <w:rsid w:val="0085748B"/>
    <w:rsid w:val="00860927"/>
    <w:rsid w:val="0086107F"/>
    <w:rsid w:val="008611AE"/>
    <w:rsid w:val="00862840"/>
    <w:rsid w:val="00862EC5"/>
    <w:rsid w:val="008639EF"/>
    <w:rsid w:val="00864294"/>
    <w:rsid w:val="00870159"/>
    <w:rsid w:val="00870181"/>
    <w:rsid w:val="0087110D"/>
    <w:rsid w:val="00871B34"/>
    <w:rsid w:val="00871F5A"/>
    <w:rsid w:val="00874650"/>
    <w:rsid w:val="00876C87"/>
    <w:rsid w:val="00877C00"/>
    <w:rsid w:val="00877C9D"/>
    <w:rsid w:val="00881ABF"/>
    <w:rsid w:val="00884A98"/>
    <w:rsid w:val="0089186E"/>
    <w:rsid w:val="008929DD"/>
    <w:rsid w:val="00892D6D"/>
    <w:rsid w:val="008A0C67"/>
    <w:rsid w:val="008A7292"/>
    <w:rsid w:val="008B0E64"/>
    <w:rsid w:val="008B3C4B"/>
    <w:rsid w:val="008B4710"/>
    <w:rsid w:val="008C2306"/>
    <w:rsid w:val="008D009B"/>
    <w:rsid w:val="008D3BF6"/>
    <w:rsid w:val="008D464E"/>
    <w:rsid w:val="008D48B0"/>
    <w:rsid w:val="008D49A1"/>
    <w:rsid w:val="008E04B2"/>
    <w:rsid w:val="008E14BE"/>
    <w:rsid w:val="008E18D4"/>
    <w:rsid w:val="008E6965"/>
    <w:rsid w:val="008F0FFA"/>
    <w:rsid w:val="008F21BB"/>
    <w:rsid w:val="008F2444"/>
    <w:rsid w:val="008F25B8"/>
    <w:rsid w:val="008F2987"/>
    <w:rsid w:val="008F360D"/>
    <w:rsid w:val="008F551C"/>
    <w:rsid w:val="00900C2C"/>
    <w:rsid w:val="00900DFB"/>
    <w:rsid w:val="009019C2"/>
    <w:rsid w:val="00902E95"/>
    <w:rsid w:val="0090630F"/>
    <w:rsid w:val="00907C36"/>
    <w:rsid w:val="00912E77"/>
    <w:rsid w:val="00913320"/>
    <w:rsid w:val="0091369B"/>
    <w:rsid w:val="00913E80"/>
    <w:rsid w:val="009168A7"/>
    <w:rsid w:val="00922115"/>
    <w:rsid w:val="00925F1B"/>
    <w:rsid w:val="00930ADD"/>
    <w:rsid w:val="0093469B"/>
    <w:rsid w:val="009361FF"/>
    <w:rsid w:val="00940EA5"/>
    <w:rsid w:val="00942949"/>
    <w:rsid w:val="00942C1B"/>
    <w:rsid w:val="00943C22"/>
    <w:rsid w:val="00946031"/>
    <w:rsid w:val="0094612F"/>
    <w:rsid w:val="009472EE"/>
    <w:rsid w:val="00950063"/>
    <w:rsid w:val="00950AA4"/>
    <w:rsid w:val="0095369C"/>
    <w:rsid w:val="009546F8"/>
    <w:rsid w:val="00954EF9"/>
    <w:rsid w:val="0096426A"/>
    <w:rsid w:val="009654DD"/>
    <w:rsid w:val="0097026E"/>
    <w:rsid w:val="00972E2B"/>
    <w:rsid w:val="00973ACA"/>
    <w:rsid w:val="00976F33"/>
    <w:rsid w:val="0098262B"/>
    <w:rsid w:val="00982A4B"/>
    <w:rsid w:val="0098387D"/>
    <w:rsid w:val="00987921"/>
    <w:rsid w:val="00990352"/>
    <w:rsid w:val="0099085A"/>
    <w:rsid w:val="009A0B37"/>
    <w:rsid w:val="009A183D"/>
    <w:rsid w:val="009B275F"/>
    <w:rsid w:val="009B4527"/>
    <w:rsid w:val="009B53EA"/>
    <w:rsid w:val="009B732A"/>
    <w:rsid w:val="009C5CC1"/>
    <w:rsid w:val="009C6BA5"/>
    <w:rsid w:val="009D15C1"/>
    <w:rsid w:val="009D29FD"/>
    <w:rsid w:val="009D5941"/>
    <w:rsid w:val="009E200F"/>
    <w:rsid w:val="009E2CE0"/>
    <w:rsid w:val="009E4FB3"/>
    <w:rsid w:val="009E563B"/>
    <w:rsid w:val="009E575C"/>
    <w:rsid w:val="009E59B0"/>
    <w:rsid w:val="009E6891"/>
    <w:rsid w:val="009E7EE5"/>
    <w:rsid w:val="009F0BA4"/>
    <w:rsid w:val="009F0CA7"/>
    <w:rsid w:val="009F1533"/>
    <w:rsid w:val="009F2500"/>
    <w:rsid w:val="009F34E9"/>
    <w:rsid w:val="00A01554"/>
    <w:rsid w:val="00A06F66"/>
    <w:rsid w:val="00A0787F"/>
    <w:rsid w:val="00A07DDA"/>
    <w:rsid w:val="00A10FAA"/>
    <w:rsid w:val="00A114E5"/>
    <w:rsid w:val="00A20332"/>
    <w:rsid w:val="00A2249D"/>
    <w:rsid w:val="00A22EE2"/>
    <w:rsid w:val="00A234D5"/>
    <w:rsid w:val="00A263A4"/>
    <w:rsid w:val="00A26B1C"/>
    <w:rsid w:val="00A30BDF"/>
    <w:rsid w:val="00A320AE"/>
    <w:rsid w:val="00A35F82"/>
    <w:rsid w:val="00A361BE"/>
    <w:rsid w:val="00A371B0"/>
    <w:rsid w:val="00A37EC4"/>
    <w:rsid w:val="00A40BC1"/>
    <w:rsid w:val="00A41454"/>
    <w:rsid w:val="00A42870"/>
    <w:rsid w:val="00A42AF8"/>
    <w:rsid w:val="00A43DF2"/>
    <w:rsid w:val="00A44C06"/>
    <w:rsid w:val="00A46D62"/>
    <w:rsid w:val="00A50353"/>
    <w:rsid w:val="00A50C8F"/>
    <w:rsid w:val="00A52607"/>
    <w:rsid w:val="00A60D1F"/>
    <w:rsid w:val="00A6264E"/>
    <w:rsid w:val="00A62E6E"/>
    <w:rsid w:val="00A64B08"/>
    <w:rsid w:val="00A64F25"/>
    <w:rsid w:val="00A65371"/>
    <w:rsid w:val="00A72A41"/>
    <w:rsid w:val="00A74BDB"/>
    <w:rsid w:val="00A7670B"/>
    <w:rsid w:val="00A76DCC"/>
    <w:rsid w:val="00A7770A"/>
    <w:rsid w:val="00A77A87"/>
    <w:rsid w:val="00A85408"/>
    <w:rsid w:val="00A85FFC"/>
    <w:rsid w:val="00A9193F"/>
    <w:rsid w:val="00A93716"/>
    <w:rsid w:val="00A93A2D"/>
    <w:rsid w:val="00AA123B"/>
    <w:rsid w:val="00AA462D"/>
    <w:rsid w:val="00AA4BD2"/>
    <w:rsid w:val="00AA65EA"/>
    <w:rsid w:val="00AB1CB1"/>
    <w:rsid w:val="00AB22FA"/>
    <w:rsid w:val="00AB4919"/>
    <w:rsid w:val="00AC3EF4"/>
    <w:rsid w:val="00AC7501"/>
    <w:rsid w:val="00AD13DC"/>
    <w:rsid w:val="00AD15B2"/>
    <w:rsid w:val="00AD241E"/>
    <w:rsid w:val="00AD2B12"/>
    <w:rsid w:val="00AD5A17"/>
    <w:rsid w:val="00AD5E6E"/>
    <w:rsid w:val="00AD70D3"/>
    <w:rsid w:val="00AE078C"/>
    <w:rsid w:val="00AE118E"/>
    <w:rsid w:val="00AE179F"/>
    <w:rsid w:val="00AE1D3F"/>
    <w:rsid w:val="00AE3C5E"/>
    <w:rsid w:val="00AE55DD"/>
    <w:rsid w:val="00AE587A"/>
    <w:rsid w:val="00AE71AB"/>
    <w:rsid w:val="00AE7A48"/>
    <w:rsid w:val="00AF1038"/>
    <w:rsid w:val="00AF2770"/>
    <w:rsid w:val="00AF4CF2"/>
    <w:rsid w:val="00AF540B"/>
    <w:rsid w:val="00AF7FDC"/>
    <w:rsid w:val="00B04290"/>
    <w:rsid w:val="00B04590"/>
    <w:rsid w:val="00B04BF3"/>
    <w:rsid w:val="00B06327"/>
    <w:rsid w:val="00B116B4"/>
    <w:rsid w:val="00B12ABE"/>
    <w:rsid w:val="00B2021C"/>
    <w:rsid w:val="00B206E0"/>
    <w:rsid w:val="00B22BC6"/>
    <w:rsid w:val="00B22BC7"/>
    <w:rsid w:val="00B23AE4"/>
    <w:rsid w:val="00B248C3"/>
    <w:rsid w:val="00B24F29"/>
    <w:rsid w:val="00B25037"/>
    <w:rsid w:val="00B25E22"/>
    <w:rsid w:val="00B27BC5"/>
    <w:rsid w:val="00B306FD"/>
    <w:rsid w:val="00B30BD7"/>
    <w:rsid w:val="00B33AB1"/>
    <w:rsid w:val="00B33DBE"/>
    <w:rsid w:val="00B372CA"/>
    <w:rsid w:val="00B37D44"/>
    <w:rsid w:val="00B429A8"/>
    <w:rsid w:val="00B452AB"/>
    <w:rsid w:val="00B45791"/>
    <w:rsid w:val="00B472A2"/>
    <w:rsid w:val="00B52349"/>
    <w:rsid w:val="00B52944"/>
    <w:rsid w:val="00B56B0A"/>
    <w:rsid w:val="00B570C6"/>
    <w:rsid w:val="00B62236"/>
    <w:rsid w:val="00B72E3B"/>
    <w:rsid w:val="00B7405A"/>
    <w:rsid w:val="00B7424D"/>
    <w:rsid w:val="00B81A3B"/>
    <w:rsid w:val="00B841A2"/>
    <w:rsid w:val="00B84AE1"/>
    <w:rsid w:val="00B86146"/>
    <w:rsid w:val="00B87B73"/>
    <w:rsid w:val="00B90320"/>
    <w:rsid w:val="00B90938"/>
    <w:rsid w:val="00B91F77"/>
    <w:rsid w:val="00B9341B"/>
    <w:rsid w:val="00B9428E"/>
    <w:rsid w:val="00B958EF"/>
    <w:rsid w:val="00B96DD5"/>
    <w:rsid w:val="00B973FA"/>
    <w:rsid w:val="00B97D4D"/>
    <w:rsid w:val="00BA34ED"/>
    <w:rsid w:val="00BA4328"/>
    <w:rsid w:val="00BA50CD"/>
    <w:rsid w:val="00BA6212"/>
    <w:rsid w:val="00BB009D"/>
    <w:rsid w:val="00BB5393"/>
    <w:rsid w:val="00BB5DCD"/>
    <w:rsid w:val="00BB6742"/>
    <w:rsid w:val="00BB7DCE"/>
    <w:rsid w:val="00BC4D1B"/>
    <w:rsid w:val="00BC6FC3"/>
    <w:rsid w:val="00BD18CB"/>
    <w:rsid w:val="00BD1DE5"/>
    <w:rsid w:val="00BD2381"/>
    <w:rsid w:val="00BD457E"/>
    <w:rsid w:val="00BE03BC"/>
    <w:rsid w:val="00BE4C87"/>
    <w:rsid w:val="00BE611D"/>
    <w:rsid w:val="00BE6879"/>
    <w:rsid w:val="00BE7619"/>
    <w:rsid w:val="00BF3A92"/>
    <w:rsid w:val="00BF3F18"/>
    <w:rsid w:val="00BF46A0"/>
    <w:rsid w:val="00BF5D38"/>
    <w:rsid w:val="00BF64C7"/>
    <w:rsid w:val="00BF6B0C"/>
    <w:rsid w:val="00BF7730"/>
    <w:rsid w:val="00C00076"/>
    <w:rsid w:val="00C02C6B"/>
    <w:rsid w:val="00C03B29"/>
    <w:rsid w:val="00C0458C"/>
    <w:rsid w:val="00C06C0E"/>
    <w:rsid w:val="00C06F02"/>
    <w:rsid w:val="00C07476"/>
    <w:rsid w:val="00C0761D"/>
    <w:rsid w:val="00C1029E"/>
    <w:rsid w:val="00C16C8F"/>
    <w:rsid w:val="00C17D41"/>
    <w:rsid w:val="00C23C5A"/>
    <w:rsid w:val="00C2472E"/>
    <w:rsid w:val="00C251AC"/>
    <w:rsid w:val="00C26968"/>
    <w:rsid w:val="00C26ADE"/>
    <w:rsid w:val="00C30F67"/>
    <w:rsid w:val="00C4159B"/>
    <w:rsid w:val="00C429B6"/>
    <w:rsid w:val="00C430CF"/>
    <w:rsid w:val="00C43AB7"/>
    <w:rsid w:val="00C444C9"/>
    <w:rsid w:val="00C46E25"/>
    <w:rsid w:val="00C50759"/>
    <w:rsid w:val="00C52F76"/>
    <w:rsid w:val="00C540B1"/>
    <w:rsid w:val="00C55649"/>
    <w:rsid w:val="00C55688"/>
    <w:rsid w:val="00C55B1E"/>
    <w:rsid w:val="00C563C2"/>
    <w:rsid w:val="00C5702A"/>
    <w:rsid w:val="00C62380"/>
    <w:rsid w:val="00C64B9D"/>
    <w:rsid w:val="00C6780B"/>
    <w:rsid w:val="00C734A5"/>
    <w:rsid w:val="00C737E0"/>
    <w:rsid w:val="00C74BBB"/>
    <w:rsid w:val="00C776AD"/>
    <w:rsid w:val="00C77B63"/>
    <w:rsid w:val="00C83DBA"/>
    <w:rsid w:val="00C86159"/>
    <w:rsid w:val="00C867D8"/>
    <w:rsid w:val="00C86F9B"/>
    <w:rsid w:val="00C87646"/>
    <w:rsid w:val="00C92A99"/>
    <w:rsid w:val="00C93638"/>
    <w:rsid w:val="00CA21D7"/>
    <w:rsid w:val="00CA26BA"/>
    <w:rsid w:val="00CA64B3"/>
    <w:rsid w:val="00CB1D81"/>
    <w:rsid w:val="00CB4D8A"/>
    <w:rsid w:val="00CB67BD"/>
    <w:rsid w:val="00CB7AF4"/>
    <w:rsid w:val="00CB7F73"/>
    <w:rsid w:val="00CC333A"/>
    <w:rsid w:val="00CC422E"/>
    <w:rsid w:val="00CC4500"/>
    <w:rsid w:val="00CC5763"/>
    <w:rsid w:val="00CC7131"/>
    <w:rsid w:val="00CD06CC"/>
    <w:rsid w:val="00CD18F8"/>
    <w:rsid w:val="00CD2AEE"/>
    <w:rsid w:val="00CD3161"/>
    <w:rsid w:val="00CD3F33"/>
    <w:rsid w:val="00CE083F"/>
    <w:rsid w:val="00CE4B10"/>
    <w:rsid w:val="00CF074D"/>
    <w:rsid w:val="00CF2829"/>
    <w:rsid w:val="00D01BBC"/>
    <w:rsid w:val="00D040E0"/>
    <w:rsid w:val="00D0635F"/>
    <w:rsid w:val="00D1760C"/>
    <w:rsid w:val="00D210C1"/>
    <w:rsid w:val="00D21768"/>
    <w:rsid w:val="00D236C1"/>
    <w:rsid w:val="00D24309"/>
    <w:rsid w:val="00D26816"/>
    <w:rsid w:val="00D26C3E"/>
    <w:rsid w:val="00D276BC"/>
    <w:rsid w:val="00D31123"/>
    <w:rsid w:val="00D31630"/>
    <w:rsid w:val="00D3199C"/>
    <w:rsid w:val="00D33AF1"/>
    <w:rsid w:val="00D33D4C"/>
    <w:rsid w:val="00D40026"/>
    <w:rsid w:val="00D400E9"/>
    <w:rsid w:val="00D406D6"/>
    <w:rsid w:val="00D4076F"/>
    <w:rsid w:val="00D40D45"/>
    <w:rsid w:val="00D4125D"/>
    <w:rsid w:val="00D447E9"/>
    <w:rsid w:val="00D460E7"/>
    <w:rsid w:val="00D46561"/>
    <w:rsid w:val="00D52225"/>
    <w:rsid w:val="00D52E56"/>
    <w:rsid w:val="00D52EC8"/>
    <w:rsid w:val="00D57C5C"/>
    <w:rsid w:val="00D611F6"/>
    <w:rsid w:val="00D61650"/>
    <w:rsid w:val="00D633EB"/>
    <w:rsid w:val="00D6759F"/>
    <w:rsid w:val="00D677D4"/>
    <w:rsid w:val="00D70FFF"/>
    <w:rsid w:val="00D710AA"/>
    <w:rsid w:val="00D7483D"/>
    <w:rsid w:val="00D74F82"/>
    <w:rsid w:val="00D75782"/>
    <w:rsid w:val="00D76725"/>
    <w:rsid w:val="00D77A6B"/>
    <w:rsid w:val="00D83DEF"/>
    <w:rsid w:val="00D85111"/>
    <w:rsid w:val="00D8537F"/>
    <w:rsid w:val="00D861C0"/>
    <w:rsid w:val="00D8673C"/>
    <w:rsid w:val="00D86D0F"/>
    <w:rsid w:val="00D87E70"/>
    <w:rsid w:val="00D91D75"/>
    <w:rsid w:val="00D924DD"/>
    <w:rsid w:val="00D93EDC"/>
    <w:rsid w:val="00D9431C"/>
    <w:rsid w:val="00D95FED"/>
    <w:rsid w:val="00DA0067"/>
    <w:rsid w:val="00DA0766"/>
    <w:rsid w:val="00DA3D8C"/>
    <w:rsid w:val="00DA4386"/>
    <w:rsid w:val="00DA470E"/>
    <w:rsid w:val="00DA4720"/>
    <w:rsid w:val="00DA4CA6"/>
    <w:rsid w:val="00DB3C40"/>
    <w:rsid w:val="00DB754D"/>
    <w:rsid w:val="00DC0723"/>
    <w:rsid w:val="00DC18D7"/>
    <w:rsid w:val="00DC52B3"/>
    <w:rsid w:val="00DC584A"/>
    <w:rsid w:val="00DC5E34"/>
    <w:rsid w:val="00DC660E"/>
    <w:rsid w:val="00DC71A4"/>
    <w:rsid w:val="00DC74EC"/>
    <w:rsid w:val="00DD0581"/>
    <w:rsid w:val="00DD0B5D"/>
    <w:rsid w:val="00DD4A44"/>
    <w:rsid w:val="00DE1812"/>
    <w:rsid w:val="00DE22F1"/>
    <w:rsid w:val="00DE31A4"/>
    <w:rsid w:val="00DE3DBF"/>
    <w:rsid w:val="00DE473B"/>
    <w:rsid w:val="00DE72A2"/>
    <w:rsid w:val="00DE775E"/>
    <w:rsid w:val="00DE7AAC"/>
    <w:rsid w:val="00DF0984"/>
    <w:rsid w:val="00DF2E18"/>
    <w:rsid w:val="00DF37E4"/>
    <w:rsid w:val="00DF6F63"/>
    <w:rsid w:val="00DF768C"/>
    <w:rsid w:val="00E008BE"/>
    <w:rsid w:val="00E01AF8"/>
    <w:rsid w:val="00E01F4B"/>
    <w:rsid w:val="00E04E6D"/>
    <w:rsid w:val="00E04EE0"/>
    <w:rsid w:val="00E10848"/>
    <w:rsid w:val="00E142B7"/>
    <w:rsid w:val="00E15146"/>
    <w:rsid w:val="00E17793"/>
    <w:rsid w:val="00E17D11"/>
    <w:rsid w:val="00E215E2"/>
    <w:rsid w:val="00E235C4"/>
    <w:rsid w:val="00E2360E"/>
    <w:rsid w:val="00E23C2C"/>
    <w:rsid w:val="00E246E5"/>
    <w:rsid w:val="00E25AF0"/>
    <w:rsid w:val="00E305BD"/>
    <w:rsid w:val="00E3258E"/>
    <w:rsid w:val="00E34135"/>
    <w:rsid w:val="00E34CF8"/>
    <w:rsid w:val="00E3568C"/>
    <w:rsid w:val="00E37F0E"/>
    <w:rsid w:val="00E41019"/>
    <w:rsid w:val="00E41DC4"/>
    <w:rsid w:val="00E47092"/>
    <w:rsid w:val="00E479F7"/>
    <w:rsid w:val="00E56214"/>
    <w:rsid w:val="00E64856"/>
    <w:rsid w:val="00E65532"/>
    <w:rsid w:val="00E65CEC"/>
    <w:rsid w:val="00E71CC1"/>
    <w:rsid w:val="00E736B1"/>
    <w:rsid w:val="00E7376C"/>
    <w:rsid w:val="00E8527E"/>
    <w:rsid w:val="00E9466F"/>
    <w:rsid w:val="00E97247"/>
    <w:rsid w:val="00EA11CF"/>
    <w:rsid w:val="00EA3269"/>
    <w:rsid w:val="00EA4C98"/>
    <w:rsid w:val="00EA5C96"/>
    <w:rsid w:val="00EA6DE1"/>
    <w:rsid w:val="00EB04ED"/>
    <w:rsid w:val="00EB32DC"/>
    <w:rsid w:val="00EB4375"/>
    <w:rsid w:val="00EB4A42"/>
    <w:rsid w:val="00EB4B2E"/>
    <w:rsid w:val="00EB4ED6"/>
    <w:rsid w:val="00EB52EF"/>
    <w:rsid w:val="00EB66AF"/>
    <w:rsid w:val="00EC269B"/>
    <w:rsid w:val="00EC2BCE"/>
    <w:rsid w:val="00ED0D98"/>
    <w:rsid w:val="00ED3137"/>
    <w:rsid w:val="00ED47F0"/>
    <w:rsid w:val="00ED4C3F"/>
    <w:rsid w:val="00ED4E2E"/>
    <w:rsid w:val="00ED5DC7"/>
    <w:rsid w:val="00ED6B80"/>
    <w:rsid w:val="00ED7599"/>
    <w:rsid w:val="00EE1782"/>
    <w:rsid w:val="00EE4349"/>
    <w:rsid w:val="00EE49AC"/>
    <w:rsid w:val="00EF024D"/>
    <w:rsid w:val="00EF23EF"/>
    <w:rsid w:val="00F02A95"/>
    <w:rsid w:val="00F0302D"/>
    <w:rsid w:val="00F03B76"/>
    <w:rsid w:val="00F10B79"/>
    <w:rsid w:val="00F1193D"/>
    <w:rsid w:val="00F125EE"/>
    <w:rsid w:val="00F14BBE"/>
    <w:rsid w:val="00F200A9"/>
    <w:rsid w:val="00F25E93"/>
    <w:rsid w:val="00F26639"/>
    <w:rsid w:val="00F26E6A"/>
    <w:rsid w:val="00F33AE6"/>
    <w:rsid w:val="00F34E05"/>
    <w:rsid w:val="00F35034"/>
    <w:rsid w:val="00F37115"/>
    <w:rsid w:val="00F41791"/>
    <w:rsid w:val="00F41E3D"/>
    <w:rsid w:val="00F4245F"/>
    <w:rsid w:val="00F425BE"/>
    <w:rsid w:val="00F4307F"/>
    <w:rsid w:val="00F430AB"/>
    <w:rsid w:val="00F44493"/>
    <w:rsid w:val="00F44782"/>
    <w:rsid w:val="00F470CC"/>
    <w:rsid w:val="00F527C7"/>
    <w:rsid w:val="00F53DF7"/>
    <w:rsid w:val="00F5778C"/>
    <w:rsid w:val="00F57FC9"/>
    <w:rsid w:val="00F60D1A"/>
    <w:rsid w:val="00F629B3"/>
    <w:rsid w:val="00F64772"/>
    <w:rsid w:val="00F64D0F"/>
    <w:rsid w:val="00F66426"/>
    <w:rsid w:val="00F672A7"/>
    <w:rsid w:val="00F6763C"/>
    <w:rsid w:val="00F70265"/>
    <w:rsid w:val="00F730DC"/>
    <w:rsid w:val="00F741C8"/>
    <w:rsid w:val="00F76264"/>
    <w:rsid w:val="00F76C42"/>
    <w:rsid w:val="00F7701B"/>
    <w:rsid w:val="00F82233"/>
    <w:rsid w:val="00F849C7"/>
    <w:rsid w:val="00F86316"/>
    <w:rsid w:val="00F86639"/>
    <w:rsid w:val="00F874FD"/>
    <w:rsid w:val="00F90BEC"/>
    <w:rsid w:val="00F9126E"/>
    <w:rsid w:val="00F9280C"/>
    <w:rsid w:val="00F94E90"/>
    <w:rsid w:val="00FA02F0"/>
    <w:rsid w:val="00FA3CFA"/>
    <w:rsid w:val="00FA67F7"/>
    <w:rsid w:val="00FB20CD"/>
    <w:rsid w:val="00FB317B"/>
    <w:rsid w:val="00FB54B8"/>
    <w:rsid w:val="00FC067E"/>
    <w:rsid w:val="00FC11C8"/>
    <w:rsid w:val="00FC14E4"/>
    <w:rsid w:val="00FC2934"/>
    <w:rsid w:val="00FC3E97"/>
    <w:rsid w:val="00FC4CEA"/>
    <w:rsid w:val="00FC67DD"/>
    <w:rsid w:val="00FD1544"/>
    <w:rsid w:val="00FD2069"/>
    <w:rsid w:val="00FD2089"/>
    <w:rsid w:val="00FD593C"/>
    <w:rsid w:val="00FD6590"/>
    <w:rsid w:val="00FD6B19"/>
    <w:rsid w:val="00FD76CB"/>
    <w:rsid w:val="00FE4E0D"/>
    <w:rsid w:val="00FE4E4E"/>
    <w:rsid w:val="00FE5B99"/>
    <w:rsid w:val="00FE5EBB"/>
    <w:rsid w:val="00FE6996"/>
    <w:rsid w:val="00FF64C8"/>
    <w:rsid w:val="00FF7236"/>
    <w:rsid w:val="0C673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2E5457B9"/>
  <w15:docId w15:val="{E89D3420-C75F-4013-9A9B-387FB30E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lsdException w:name="annotation text"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3"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qFormat/>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2">
    <w:name w:val="Body Text 2"/>
    <w:basedOn w:val="a"/>
    <w:pPr>
      <w:spacing w:line="480" w:lineRule="auto"/>
    </w:pPr>
  </w:style>
  <w:style w:type="paragraph" w:styleId="20">
    <w:name w:val="Body Text Indent 2"/>
    <w:basedOn w:val="a"/>
    <w:pPr>
      <w:spacing w:line="480" w:lineRule="auto"/>
      <w:ind w:left="851"/>
    </w:pPr>
  </w:style>
  <w:style w:type="paragraph" w:styleId="a3">
    <w:name w:val="caption"/>
    <w:basedOn w:val="a"/>
    <w:next w:val="a"/>
    <w:link w:val="a4"/>
    <w:qFormat/>
    <w:pPr>
      <w:spacing w:before="120" w:after="240"/>
    </w:pPr>
    <w:rPr>
      <w:b/>
      <w:bCs/>
      <w:szCs w:val="21"/>
    </w:rPr>
  </w:style>
  <w:style w:type="paragraph" w:styleId="a5">
    <w:name w:val="Closing"/>
    <w:basedOn w:val="a"/>
    <w:next w:val="a"/>
    <w:pPr>
      <w:jc w:val="right"/>
    </w:pPr>
  </w:style>
  <w:style w:type="paragraph" w:styleId="a6">
    <w:name w:val="Title"/>
    <w:basedOn w:val="a"/>
    <w:next w:val="a"/>
    <w:link w:val="a7"/>
    <w:uiPriority w:val="10"/>
    <w:qFormat/>
    <w:pPr>
      <w:spacing w:before="240" w:after="120"/>
      <w:jc w:val="center"/>
    </w:pPr>
    <w:rPr>
      <w:rFonts w:asciiTheme="majorHAnsi" w:eastAsia="ＭＳ Ｐゴシック" w:hAnsiTheme="majorHAnsi" w:cstheme="majorBidi"/>
      <w:sz w:val="32"/>
      <w:szCs w:val="32"/>
    </w:rPr>
  </w:style>
  <w:style w:type="paragraph" w:styleId="a8">
    <w:name w:val="Body Text"/>
    <w:basedOn w:val="a"/>
    <w:rPr>
      <w:rFonts w:eastAsia="ＭＳ Ｐ明朝"/>
      <w:sz w:val="20"/>
      <w:szCs w:val="20"/>
      <w:u w:val="single"/>
    </w:rPr>
  </w:style>
  <w:style w:type="paragraph" w:styleId="a9">
    <w:name w:val="Date"/>
    <w:basedOn w:val="a"/>
    <w:next w:val="a"/>
  </w:style>
  <w:style w:type="paragraph" w:styleId="aa">
    <w:name w:val="footer"/>
    <w:basedOn w:val="a"/>
    <w:pPr>
      <w:tabs>
        <w:tab w:val="center" w:pos="4252"/>
        <w:tab w:val="right" w:pos="8504"/>
      </w:tabs>
      <w:snapToGrid w:val="0"/>
    </w:pPr>
  </w:style>
  <w:style w:type="paragraph" w:styleId="ab">
    <w:name w:val="annotation text"/>
    <w:basedOn w:val="a"/>
    <w:link w:val="ac"/>
    <w:uiPriority w:val="99"/>
    <w:qFormat/>
    <w:pPr>
      <w:jc w:val="left"/>
    </w:pPr>
  </w:style>
  <w:style w:type="paragraph" w:styleId="ad">
    <w:name w:val="footnote text"/>
    <w:basedOn w:val="a"/>
    <w:semiHidden/>
    <w:pPr>
      <w:snapToGrid w:val="0"/>
      <w:jc w:val="left"/>
    </w:pPr>
    <w:rPr>
      <w:rFonts w:eastAsia="ＭＳ Ｐ明朝"/>
      <w:szCs w:val="20"/>
    </w:rPr>
  </w:style>
  <w:style w:type="paragraph" w:styleId="ae">
    <w:name w:val="Normal Indent"/>
    <w:basedOn w:val="a"/>
    <w:pPr>
      <w:ind w:left="840"/>
    </w:pPr>
    <w:rPr>
      <w:rFonts w:ascii="ＭＳ 明朝" w:hAnsi="ＭＳ 明朝"/>
      <w:szCs w:val="21"/>
    </w:rPr>
  </w:style>
  <w:style w:type="paragraph" w:styleId="af">
    <w:name w:val="Body Text Indent"/>
    <w:basedOn w:val="a"/>
    <w:pPr>
      <w:tabs>
        <w:tab w:val="left" w:pos="180"/>
      </w:tabs>
      <w:ind w:leftChars="342" w:left="718" w:firstLine="2"/>
    </w:pPr>
  </w:style>
  <w:style w:type="paragraph" w:styleId="af0">
    <w:name w:val="annotation subject"/>
    <w:basedOn w:val="ab"/>
    <w:next w:val="ab"/>
    <w:link w:val="af1"/>
    <w:rPr>
      <w:b/>
      <w:bCs/>
    </w:rPr>
  </w:style>
  <w:style w:type="paragraph" w:styleId="af2">
    <w:name w:val="Balloon Text"/>
    <w:basedOn w:val="a"/>
    <w:semiHidden/>
    <w:rPr>
      <w:rFonts w:ascii="Arial" w:eastAsia="ＭＳ ゴシック" w:hAnsi="Arial"/>
      <w:sz w:val="18"/>
      <w:szCs w:val="18"/>
    </w:rPr>
  </w:style>
  <w:style w:type="paragraph" w:styleId="af3">
    <w:name w:val="header"/>
    <w:basedOn w:val="a"/>
    <w:link w:val="af4"/>
    <w:pPr>
      <w:tabs>
        <w:tab w:val="center" w:pos="4252"/>
        <w:tab w:val="right" w:pos="8504"/>
      </w:tabs>
      <w:snapToGrid w:val="0"/>
    </w:pPr>
  </w:style>
  <w:style w:type="character" w:styleId="af5">
    <w:name w:val="page number"/>
    <w:basedOn w:val="a0"/>
    <w:qFormat/>
  </w:style>
  <w:style w:type="character" w:styleId="af6">
    <w:name w:val="Hyperlink"/>
    <w:rPr>
      <w:color w:val="0000FF"/>
      <w:u w:val="single"/>
    </w:rPr>
  </w:style>
  <w:style w:type="character" w:styleId="af7">
    <w:name w:val="footnote reference"/>
    <w:semiHidden/>
    <w:rPr>
      <w:vertAlign w:val="superscript"/>
    </w:rPr>
  </w:style>
  <w:style w:type="character" w:styleId="af8">
    <w:name w:val="annotation reference"/>
    <w:basedOn w:val="a0"/>
    <w:qFormat/>
    <w:rPr>
      <w:sz w:val="18"/>
      <w:szCs w:val="18"/>
    </w:rPr>
  </w:style>
  <w:style w:type="character" w:styleId="HTML">
    <w:name w:val="HTML Typewriter"/>
    <w:qFormat/>
    <w:rPr>
      <w:rFonts w:ascii="ＭＳ ゴシック" w:eastAsia="ＭＳ ゴシック" w:hAnsi="ＭＳ ゴシック" w:cs="ＭＳ ゴシック"/>
      <w:sz w:val="24"/>
      <w:szCs w:val="24"/>
    </w:rPr>
  </w:style>
  <w:style w:type="table" w:styleId="af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Grid 5"/>
    <w:basedOn w:val="a1"/>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paragraph" w:customStyle="1" w:styleId="1">
    <w:name w:val="1)本文"/>
    <w:basedOn w:val="ae"/>
    <w:pPr>
      <w:adjustRightInd w:val="0"/>
      <w:spacing w:line="360" w:lineRule="atLeast"/>
      <w:ind w:left="240" w:firstLine="240"/>
      <w:jc w:val="left"/>
      <w:textAlignment w:val="baseline"/>
    </w:pPr>
    <w:rPr>
      <w:rFonts w:ascii="Arial" w:hAnsi="Times New Roman"/>
      <w:kern w:val="0"/>
      <w:szCs w:val="20"/>
    </w:rPr>
  </w:style>
  <w:style w:type="character" w:customStyle="1" w:styleId="sentence1">
    <w:name w:val="sentence1"/>
    <w:rPr>
      <w:sz w:val="24"/>
      <w:szCs w:val="24"/>
    </w:rPr>
  </w:style>
  <w:style w:type="character" w:customStyle="1" w:styleId="af4">
    <w:name w:val="ヘッダー (文字)"/>
    <w:link w:val="af3"/>
    <w:rPr>
      <w:rFonts w:ascii="Century" w:eastAsia="ＭＳ 明朝" w:hAnsi="Century"/>
      <w:kern w:val="2"/>
      <w:sz w:val="21"/>
      <w:szCs w:val="24"/>
      <w:lang w:val="en-US" w:eastAsia="ja-JP" w:bidi="ar-SA"/>
    </w:rPr>
  </w:style>
  <w:style w:type="paragraph" w:styleId="afa">
    <w:name w:val="List Paragraph"/>
    <w:basedOn w:val="a"/>
    <w:uiPriority w:val="34"/>
    <w:qFormat/>
    <w:pPr>
      <w:ind w:leftChars="400" w:left="840"/>
    </w:pPr>
  </w:style>
  <w:style w:type="character" w:customStyle="1" w:styleId="ac">
    <w:name w:val="コメント文字列 (文字)"/>
    <w:basedOn w:val="a0"/>
    <w:link w:val="ab"/>
    <w:uiPriority w:val="99"/>
    <w:qFormat/>
    <w:rPr>
      <w:kern w:val="2"/>
      <w:sz w:val="21"/>
      <w:szCs w:val="24"/>
    </w:rPr>
  </w:style>
  <w:style w:type="character" w:customStyle="1" w:styleId="af1">
    <w:name w:val="コメント内容 (文字)"/>
    <w:basedOn w:val="ac"/>
    <w:link w:val="af0"/>
    <w:rPr>
      <w:b/>
      <w:bCs/>
      <w:kern w:val="2"/>
      <w:sz w:val="21"/>
      <w:szCs w:val="24"/>
    </w:rPr>
  </w:style>
  <w:style w:type="character" w:customStyle="1" w:styleId="a4">
    <w:name w:val="図表番号 (文字)"/>
    <w:basedOn w:val="a0"/>
    <w:link w:val="a3"/>
    <w:locked/>
    <w:rPr>
      <w:b/>
      <w:bCs/>
      <w:kern w:val="2"/>
      <w:sz w:val="21"/>
      <w:szCs w:val="21"/>
    </w:rPr>
  </w:style>
  <w:style w:type="paragraph" w:customStyle="1" w:styleId="afb">
    <w:name w:val="本文４"/>
    <w:basedOn w:val="a8"/>
    <w:link w:val="afc"/>
    <w:uiPriority w:val="99"/>
    <w:qFormat/>
    <w:pPr>
      <w:ind w:firstLineChars="100" w:firstLine="100"/>
    </w:pPr>
    <w:rPr>
      <w:rFonts w:eastAsia="ＭＳ 明朝"/>
      <w:sz w:val="22"/>
      <w:szCs w:val="24"/>
      <w:u w:val="none"/>
    </w:rPr>
  </w:style>
  <w:style w:type="character" w:customStyle="1" w:styleId="afc">
    <w:name w:val="本文４ (文字)"/>
    <w:basedOn w:val="a0"/>
    <w:link w:val="afb"/>
    <w:uiPriority w:val="99"/>
    <w:qFormat/>
    <w:rPr>
      <w:kern w:val="2"/>
      <w:sz w:val="22"/>
      <w:szCs w:val="24"/>
    </w:rPr>
  </w:style>
  <w:style w:type="paragraph" w:customStyle="1" w:styleId="10">
    <w:name w:val="変更箇所1"/>
    <w:hidden/>
    <w:uiPriority w:val="99"/>
    <w:semiHidden/>
    <w:qFormat/>
    <w:rPr>
      <w:kern w:val="2"/>
      <w:sz w:val="21"/>
      <w:szCs w:val="24"/>
    </w:rPr>
  </w:style>
  <w:style w:type="paragraph" w:customStyle="1" w:styleId="afd">
    <w:name w:val="本文７"/>
    <w:basedOn w:val="a8"/>
    <w:link w:val="Char"/>
    <w:uiPriority w:val="99"/>
    <w:qFormat/>
    <w:pPr>
      <w:ind w:leftChars="200" w:left="420" w:firstLine="238"/>
      <w:jc w:val="center"/>
    </w:pPr>
    <w:rPr>
      <w:rFonts w:ascii="ＭＳ Ｐゴシック" w:eastAsia="ＭＳ Ｐゴシック" w:hAnsi="ＭＳ Ｐゴシック"/>
      <w:sz w:val="21"/>
      <w:szCs w:val="24"/>
      <w:u w:val="none"/>
    </w:rPr>
  </w:style>
  <w:style w:type="character" w:customStyle="1" w:styleId="Char">
    <w:name w:val="本文７ Char"/>
    <w:link w:val="afd"/>
    <w:uiPriority w:val="99"/>
    <w:qFormat/>
    <w:rPr>
      <w:rFonts w:ascii="ＭＳ Ｐゴシック" w:eastAsia="ＭＳ Ｐゴシック" w:hAnsi="ＭＳ Ｐゴシック"/>
      <w:kern w:val="2"/>
      <w:sz w:val="21"/>
      <w:szCs w:val="24"/>
    </w:rPr>
  </w:style>
  <w:style w:type="character" w:customStyle="1" w:styleId="a7">
    <w:name w:val="表題 (文字)"/>
    <w:basedOn w:val="a0"/>
    <w:link w:val="a6"/>
    <w:uiPriority w:val="10"/>
    <w:qFormat/>
    <w:rPr>
      <w:rFonts w:asciiTheme="majorHAnsi" w:eastAsia="ＭＳ Ｐゴシック"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www.nta.go.jp/taxes/shiraberu/zeimokubetsu/shohi/keigenzeiritsu/pdf/0020006-027.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spPr>
      <a:bodyPr rot="0" spcFirstLastPara="0" vert="horz" wrap="square" lIns="36000" tIns="36000" rIns="36000" bIns="36000" numCol="1" spcCol="0" rtlCol="0" fromWordArt="0" anchor="t" anchorCtr="0" forceAA="0" compatLnSpc="1">
        <a:noAutofit/>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D368C7-9457-40AD-986F-A23F3C146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12</Pages>
  <Words>1177</Words>
  <Characters>6712</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LiteS開発委員会・LiteS規約WG</vt:lpstr>
    </vt:vector>
  </TitlesOfParts>
  <Company>BSU金融・サービス事業部</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LiteS開発委員会・LiteS規約WG</dc:title>
  <dc:creator>瀬楽丈夫</dc:creator>
  <cp:lastModifiedBy>帆足</cp:lastModifiedBy>
  <cp:revision>14</cp:revision>
  <cp:lastPrinted>2022-09-09T04:18:00Z</cp:lastPrinted>
  <dcterms:created xsi:type="dcterms:W3CDTF">2022-09-09T04:18:00Z</dcterms:created>
  <dcterms:modified xsi:type="dcterms:W3CDTF">2022-12-01T05:21:00Z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